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06AC9CE4"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53306E">
        <w:rPr>
          <w:rFonts w:ascii="Verdana" w:hAnsi="Verdana"/>
          <w:b/>
          <w:sz w:val="20"/>
          <w:szCs w:val="20"/>
          <w:lang w:val="bg-BG"/>
        </w:rPr>
        <w:t>76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0D9FB9D"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7074B">
        <w:rPr>
          <w:rFonts w:ascii="Verdana" w:hAnsi="Verdana"/>
          <w:b/>
          <w:sz w:val="20"/>
          <w:szCs w:val="20"/>
          <w:lang w:val="bg-BG"/>
        </w:rPr>
        <w:t xml:space="preserve"> </w:t>
      </w:r>
      <w:r w:rsidR="00B83170">
        <w:rPr>
          <w:rFonts w:ascii="Verdana" w:hAnsi="Verdana"/>
          <w:b/>
          <w:sz w:val="20"/>
          <w:szCs w:val="20"/>
          <w:lang w:val="bg-BG"/>
        </w:rPr>
        <w:t>и поддръжка на нов</w:t>
      </w:r>
      <w:r w:rsidR="0053306E">
        <w:rPr>
          <w:rFonts w:ascii="Verdana" w:hAnsi="Verdana"/>
          <w:b/>
          <w:sz w:val="20"/>
          <w:szCs w:val="20"/>
          <w:lang w:val="bg-BG"/>
        </w:rPr>
        <w:t xml:space="preserve"> трактор</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57BA046C" w14:textId="77777777" w:rsidR="0093411E" w:rsidRPr="00815B8B" w:rsidRDefault="0093411E" w:rsidP="0093411E">
      <w:pPr>
        <w:keepLines/>
        <w:spacing w:before="240" w:after="240"/>
        <w:jc w:val="center"/>
        <w:outlineLvl w:val="0"/>
        <w:rPr>
          <w:rFonts w:ascii="Verdana" w:hAnsi="Verdana"/>
          <w:b/>
          <w:sz w:val="20"/>
          <w:szCs w:val="20"/>
          <w:lang w:val="bg-BG"/>
        </w:rPr>
      </w:pPr>
    </w:p>
    <w:p w14:paraId="16489521" w14:textId="77777777" w:rsidR="0093411E" w:rsidRPr="00815B8B" w:rsidRDefault="0093411E" w:rsidP="0093411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и поддръжка на нов трактор</w:t>
      </w:r>
      <w:r w:rsidRPr="00815B8B">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38BD72CD" w:rsidR="00815B8B" w:rsidRPr="001A3960" w:rsidRDefault="00815B8B" w:rsidP="001A3960">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3411E" w:rsidRPr="001A3960">
        <w:rPr>
          <w:rFonts w:ascii="Verdana" w:hAnsi="Verdana"/>
          <w:b/>
          <w:sz w:val="20"/>
          <w:szCs w:val="20"/>
          <w:lang w:val="bg-BG"/>
        </w:rPr>
        <w:t>„Доставка и поддръжка на нов трактор“</w:t>
      </w:r>
    </w:p>
    <w:p w14:paraId="151A71FA" w14:textId="4404942E"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93411E">
        <w:rPr>
          <w:rFonts w:ascii="Verdana" w:hAnsi="Verdana"/>
          <w:spacing w:val="-5"/>
          <w:sz w:val="20"/>
          <w:szCs w:val="20"/>
          <w:lang w:val="bg-BG"/>
        </w:rPr>
        <w:t>350</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11CECA62"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986737">
        <w:rPr>
          <w:rFonts w:ascii="Verdana" w:hAnsi="Verdana" w:cs="Arial"/>
          <w:sz w:val="20"/>
          <w:szCs w:val="20"/>
          <w:lang w:val="bg-BG"/>
        </w:rPr>
        <w:t>2</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986737">
        <w:rPr>
          <w:rFonts w:ascii="Verdana" w:hAnsi="Verdana" w:cs="Arial"/>
          <w:sz w:val="20"/>
          <w:szCs w:val="20"/>
          <w:lang w:val="bg-BG"/>
        </w:rPr>
        <w:t>два</w:t>
      </w:r>
      <w:r w:rsidR="00B95E95">
        <w:rPr>
          <w:rFonts w:ascii="Verdana" w:hAnsi="Verdana" w:cs="Arial"/>
          <w:sz w:val="20"/>
          <w:szCs w:val="20"/>
          <w:lang w:val="bg-BG"/>
        </w:rPr>
        <w:t xml:space="preserve"> 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w:t>
      </w:r>
      <w:r w:rsidRPr="00815B8B">
        <w:rPr>
          <w:rFonts w:ascii="Verdana" w:hAnsi="Verdana" w:cs="Tahoma"/>
          <w:sz w:val="20"/>
          <w:szCs w:val="20"/>
          <w:lang w:val="bg-BG"/>
        </w:rPr>
        <w:lastRenderedPageBreak/>
        <w:t>случай че обслужващата банка на участника/изпълнителя има някакви допълнителни специфични изисквания.</w:t>
      </w:r>
    </w:p>
    <w:p w14:paraId="0448C510" w14:textId="4E8535D8"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4DC3A47A"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619BEAE0"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1F53DDC8"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lastRenderedPageBreak/>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6F700311"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373292F8"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2A3D0E3C"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от датата, определена за краен срок за получаване на офертите.</w:t>
      </w:r>
    </w:p>
    <w:p w14:paraId="0473B3AB" w14:textId="0357DAFC"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196F7A15" w:rsidR="00B6248C" w:rsidRPr="006545C8" w:rsidRDefault="00B6248C" w:rsidP="00B6248C">
      <w:pPr>
        <w:spacing w:before="120" w:after="120"/>
        <w:ind w:left="1247"/>
        <w:jc w:val="both"/>
        <w:rPr>
          <w:rStyle w:val="ala49"/>
          <w:rFonts w:ascii="Verdana" w:hAnsi="Verdana"/>
          <w:i/>
          <w:sz w:val="18"/>
          <w:szCs w:val="18"/>
          <w:lang w:val="bg-BG"/>
        </w:rPr>
      </w:pPr>
      <w:r w:rsidRPr="00F45B63">
        <w:rPr>
          <w:rStyle w:val="ala49"/>
          <w:rFonts w:ascii="Verdana" w:hAnsi="Verdana" w:cs="Tahoma"/>
          <w:i/>
          <w:color w:val="000000"/>
          <w:sz w:val="18"/>
          <w:szCs w:val="18"/>
          <w:lang w:val="bg-BG"/>
        </w:rPr>
        <w:t>Възложителят</w:t>
      </w:r>
      <w:r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w:t>
      </w:r>
      <w:r w:rsidRPr="006545C8">
        <w:rPr>
          <w:rFonts w:ascii="Verdana" w:hAnsi="Verdana" w:cs="Tahoma"/>
          <w:i/>
          <w:color w:val="000000"/>
          <w:sz w:val="18"/>
          <w:szCs w:val="18"/>
          <w:lang w:val="bg-BG"/>
        </w:rPr>
        <w:lastRenderedPageBreak/>
        <w:t xml:space="preserve">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lastRenderedPageBreak/>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410813DF"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A46263">
        <w:rPr>
          <w:rFonts w:ascii="Verdana" w:hAnsi="Verdana"/>
          <w:b/>
          <w:sz w:val="20"/>
          <w:lang w:val="bg-BG"/>
        </w:rPr>
        <w:t xml:space="preserve"> – НЕ СЕ ИЗИСКВА</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391875CD"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Технически и професионални способности</w:t>
      </w:r>
      <w:r w:rsidR="00015400">
        <w:rPr>
          <w:rFonts w:ascii="Verdana" w:hAnsi="Verdana"/>
          <w:b/>
          <w:sz w:val="20"/>
          <w:szCs w:val="20"/>
          <w:lang w:val="bg-BG"/>
        </w:rPr>
        <w:t>:</w:t>
      </w:r>
      <w:r w:rsidRPr="00475B8B">
        <w:rPr>
          <w:rFonts w:ascii="Verdana" w:hAnsi="Verdana"/>
          <w:b/>
          <w:sz w:val="20"/>
          <w:szCs w:val="20"/>
          <w:lang w:val="bg-BG"/>
        </w:rPr>
        <w:t xml:space="preserve">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28C0C142" w14:textId="64AB354B" w:rsidR="008A5DF8" w:rsidRDefault="008A5DF8" w:rsidP="008A5DF8">
      <w:pPr>
        <w:pStyle w:val="ListParagraph"/>
        <w:numPr>
          <w:ilvl w:val="2"/>
          <w:numId w:val="13"/>
        </w:numPr>
        <w:jc w:val="both"/>
        <w:rPr>
          <w:rFonts w:ascii="Verdana" w:hAnsi="Verdana"/>
          <w:sz w:val="20"/>
          <w:szCs w:val="20"/>
          <w:lang w:val="bg-BG"/>
        </w:rPr>
      </w:pPr>
      <w:r w:rsidRPr="00984BEA">
        <w:rPr>
          <w:rFonts w:ascii="Verdana" w:hAnsi="Verdana"/>
          <w:sz w:val="20"/>
          <w:szCs w:val="20"/>
          <w:lang w:val="bg-BG"/>
        </w:rPr>
        <w:t>Участник</w:t>
      </w:r>
      <w:r w:rsidR="00221DAA">
        <w:rPr>
          <w:rFonts w:ascii="Verdana" w:hAnsi="Verdana"/>
          <w:sz w:val="20"/>
          <w:szCs w:val="20"/>
          <w:lang w:val="bg-BG"/>
        </w:rPr>
        <w:t>ът</w:t>
      </w:r>
      <w:r w:rsidRPr="00984BEA">
        <w:rPr>
          <w:rFonts w:ascii="Verdana" w:hAnsi="Verdana"/>
          <w:sz w:val="20"/>
          <w:szCs w:val="20"/>
          <w:lang w:val="bg-BG"/>
        </w:rPr>
        <w:t xml:space="preserve"> трябва да е официален предста</w:t>
      </w:r>
      <w:r w:rsidR="00AA0025">
        <w:rPr>
          <w:rFonts w:ascii="Verdana" w:hAnsi="Verdana"/>
          <w:sz w:val="20"/>
          <w:szCs w:val="20"/>
          <w:lang w:val="bg-BG"/>
        </w:rPr>
        <w:t>вител или дилър на предлаганата от него марка</w:t>
      </w:r>
      <w:r w:rsidRPr="00984BEA">
        <w:rPr>
          <w:rFonts w:ascii="Verdana" w:hAnsi="Verdana"/>
          <w:sz w:val="20"/>
          <w:szCs w:val="20"/>
          <w:lang w:val="bg-BG"/>
        </w:rPr>
        <w:t xml:space="preserve"> и да разполага със сервизна база на територията на град София</w:t>
      </w:r>
      <w:r>
        <w:rPr>
          <w:rFonts w:ascii="Verdana" w:hAnsi="Verdana"/>
          <w:sz w:val="20"/>
          <w:szCs w:val="20"/>
          <w:lang w:val="bg-BG"/>
        </w:rPr>
        <w:t xml:space="preserve"> за обезпечаване на гаранционно</w:t>
      </w:r>
      <w:r w:rsidR="00F87011">
        <w:rPr>
          <w:rFonts w:ascii="Verdana" w:hAnsi="Verdana"/>
          <w:sz w:val="20"/>
          <w:szCs w:val="20"/>
          <w:lang w:val="en-US"/>
        </w:rPr>
        <w:t xml:space="preserve"> </w:t>
      </w:r>
      <w:r w:rsidR="001E23C8">
        <w:rPr>
          <w:rFonts w:ascii="Verdana" w:hAnsi="Verdana"/>
          <w:sz w:val="20"/>
          <w:szCs w:val="20"/>
          <w:lang w:val="bg-BG"/>
        </w:rPr>
        <w:t>и</w:t>
      </w:r>
      <w:r w:rsidR="00BF5B73">
        <w:rPr>
          <w:rFonts w:ascii="Verdana" w:hAnsi="Verdana"/>
          <w:sz w:val="20"/>
          <w:szCs w:val="20"/>
          <w:lang w:val="bg-BG"/>
        </w:rPr>
        <w:t xml:space="preserve"> извънгаранционно обслужване</w:t>
      </w:r>
      <w:r w:rsidRPr="00984BEA">
        <w:rPr>
          <w:rFonts w:ascii="Verdana" w:hAnsi="Verdana"/>
          <w:sz w:val="20"/>
          <w:szCs w:val="20"/>
          <w:lang w:val="bg-BG"/>
        </w:rPr>
        <w:t>.</w:t>
      </w:r>
    </w:p>
    <w:p w14:paraId="05C2C132" w14:textId="77777777" w:rsidR="008A5DF8" w:rsidRDefault="008A5DF8" w:rsidP="008A5DF8">
      <w:pPr>
        <w:pStyle w:val="ListParagraph"/>
        <w:ind w:left="1571"/>
        <w:jc w:val="both"/>
        <w:rPr>
          <w:rFonts w:ascii="Verdana" w:hAnsi="Verdana"/>
          <w:sz w:val="20"/>
          <w:szCs w:val="20"/>
          <w:lang w:val="bg-BG"/>
        </w:rPr>
      </w:pPr>
    </w:p>
    <w:p w14:paraId="1B7A4D55" w14:textId="12FDC6B5" w:rsidR="008A5DF8" w:rsidRDefault="008A5DF8" w:rsidP="008A5DF8">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 xml:space="preserve">Доказване: </w:t>
      </w:r>
      <w:r w:rsidRPr="00B41288">
        <w:rPr>
          <w:rFonts w:ascii="Verdana" w:hAnsi="Verdana"/>
          <w:sz w:val="20"/>
          <w:szCs w:val="20"/>
          <w:lang w:val="bg-BG"/>
        </w:rPr>
        <w:t>Участникът декларира</w:t>
      </w:r>
      <w:r w:rsidR="000A2F96" w:rsidRPr="00B41288">
        <w:rPr>
          <w:rFonts w:ascii="Verdana" w:hAnsi="Verdana"/>
          <w:sz w:val="20"/>
          <w:szCs w:val="20"/>
          <w:lang w:val="bg-BG"/>
        </w:rPr>
        <w:t xml:space="preserve"> в ЕЕДОП</w:t>
      </w:r>
      <w:r w:rsidRPr="00B41288">
        <w:rPr>
          <w:rFonts w:ascii="Verdana" w:hAnsi="Verdana"/>
          <w:sz w:val="20"/>
          <w:szCs w:val="20"/>
          <w:lang w:val="bg-BG"/>
        </w:rPr>
        <w:t>, че</w:t>
      </w:r>
      <w:r w:rsidRPr="00B41288">
        <w:t xml:space="preserve"> </w:t>
      </w:r>
      <w:r w:rsidRPr="00B41288">
        <w:rPr>
          <w:rFonts w:ascii="Verdana" w:hAnsi="Verdana"/>
          <w:sz w:val="20"/>
          <w:szCs w:val="20"/>
          <w:lang w:val="bg-BG"/>
        </w:rPr>
        <w:t>е официален предст</w:t>
      </w:r>
      <w:r w:rsidR="00AA0025" w:rsidRPr="00B41288">
        <w:rPr>
          <w:rFonts w:ascii="Verdana" w:hAnsi="Verdana"/>
          <w:sz w:val="20"/>
          <w:szCs w:val="20"/>
          <w:lang w:val="bg-BG"/>
        </w:rPr>
        <w:t>авител или дилър на предлаганата</w:t>
      </w:r>
      <w:r w:rsidRPr="00B41288">
        <w:rPr>
          <w:rFonts w:ascii="Verdana" w:hAnsi="Verdana"/>
          <w:sz w:val="20"/>
          <w:szCs w:val="20"/>
          <w:lang w:val="bg-BG"/>
        </w:rPr>
        <w:t xml:space="preserve"> от него</w:t>
      </w:r>
      <w:r w:rsidR="00AA0025" w:rsidRPr="00B41288">
        <w:rPr>
          <w:rFonts w:ascii="Verdana" w:hAnsi="Verdana"/>
          <w:sz w:val="20"/>
          <w:szCs w:val="20"/>
          <w:lang w:val="bg-BG"/>
        </w:rPr>
        <w:t xml:space="preserve"> марка</w:t>
      </w:r>
      <w:r w:rsidRPr="00B41288">
        <w:rPr>
          <w:rFonts w:ascii="Verdana" w:hAnsi="Verdana"/>
          <w:sz w:val="20"/>
          <w:szCs w:val="20"/>
          <w:lang w:val="bg-BG"/>
        </w:rPr>
        <w:t xml:space="preserve"> и разполага със сервизна база на</w:t>
      </w:r>
      <w:r w:rsidRPr="00984BEA">
        <w:rPr>
          <w:rFonts w:ascii="Verdana" w:hAnsi="Verdana"/>
          <w:sz w:val="20"/>
          <w:szCs w:val="20"/>
          <w:lang w:val="bg-BG"/>
        </w:rPr>
        <w:t xml:space="preserve"> територията на град София</w:t>
      </w:r>
      <w:r>
        <w:rPr>
          <w:rFonts w:ascii="Verdana" w:hAnsi="Verdana"/>
          <w:sz w:val="20"/>
          <w:szCs w:val="20"/>
          <w:lang w:val="bg-BG"/>
        </w:rPr>
        <w:t>, като посочва адреса на сервизната база</w:t>
      </w:r>
      <w:r w:rsidR="00AA0025" w:rsidRPr="00AA0025">
        <w:rPr>
          <w:rFonts w:ascii="Verdana" w:hAnsi="Verdana"/>
          <w:sz w:val="20"/>
          <w:szCs w:val="20"/>
          <w:lang w:val="bg-BG"/>
        </w:rPr>
        <w:t xml:space="preserve"> </w:t>
      </w:r>
      <w:r w:rsidR="00AA0025">
        <w:rPr>
          <w:rFonts w:ascii="Verdana" w:hAnsi="Verdana"/>
          <w:sz w:val="20"/>
          <w:szCs w:val="20"/>
          <w:lang w:val="bg-BG"/>
        </w:rPr>
        <w:t>за обезпечаване на гаранционно</w:t>
      </w:r>
      <w:r w:rsidR="001E23C8">
        <w:rPr>
          <w:rFonts w:ascii="Verdana" w:hAnsi="Verdana"/>
          <w:sz w:val="20"/>
          <w:szCs w:val="20"/>
          <w:lang w:val="bg-BG"/>
        </w:rPr>
        <w:t xml:space="preserve"> и </w:t>
      </w:r>
      <w:r w:rsidR="00AA0025">
        <w:rPr>
          <w:rFonts w:ascii="Verdana" w:hAnsi="Verdana"/>
          <w:sz w:val="20"/>
          <w:szCs w:val="20"/>
          <w:lang w:val="bg-BG"/>
        </w:rPr>
        <w:t>извънгаранционно обслужване</w:t>
      </w:r>
      <w:r w:rsidRPr="00165E79">
        <w:rPr>
          <w:rFonts w:ascii="Verdana" w:hAnsi="Verdana"/>
          <w:sz w:val="20"/>
          <w:szCs w:val="20"/>
          <w:lang w:val="bg-BG"/>
        </w:rPr>
        <w:t>.</w:t>
      </w:r>
    </w:p>
    <w:p w14:paraId="3DF56D83" w14:textId="2CBCC6ED" w:rsidR="008A5DF8" w:rsidRPr="003C1BB8" w:rsidRDefault="008A5DF8" w:rsidP="008A5DF8">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7F276167" w14:textId="5F9D42E3" w:rsidR="00925650" w:rsidRPr="00C410A5" w:rsidRDefault="00925650" w:rsidP="00925650">
      <w:pPr>
        <w:keepLines/>
        <w:numPr>
          <w:ilvl w:val="2"/>
          <w:numId w:val="13"/>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 xml:space="preserve">разполага с мобилна група, която да обслужва и ремонтира </w:t>
      </w:r>
      <w:r w:rsidR="001E23C8">
        <w:rPr>
          <w:rFonts w:ascii="Verdana" w:hAnsi="Verdana"/>
          <w:sz w:val="20"/>
          <w:szCs w:val="20"/>
          <w:lang w:val="bg-BG"/>
        </w:rPr>
        <w:t>трактора</w:t>
      </w:r>
      <w:r>
        <w:rPr>
          <w:rFonts w:ascii="Verdana" w:hAnsi="Verdana"/>
          <w:sz w:val="20"/>
          <w:szCs w:val="20"/>
          <w:lang w:val="bg-BG"/>
        </w:rPr>
        <w:t xml:space="preserve"> </w:t>
      </w:r>
      <w:r w:rsidR="0058378D">
        <w:rPr>
          <w:rFonts w:ascii="Verdana" w:hAnsi="Verdana"/>
          <w:sz w:val="20"/>
          <w:szCs w:val="20"/>
          <w:lang w:val="bg-BG"/>
        </w:rPr>
        <w:t>на</w:t>
      </w:r>
      <w:r>
        <w:rPr>
          <w:rFonts w:ascii="Verdana" w:hAnsi="Verdana"/>
          <w:sz w:val="20"/>
          <w:szCs w:val="20"/>
          <w:lang w:val="bg-BG"/>
        </w:rPr>
        <w:t xml:space="preserve"> обекти на възложителя на територията на Столична община.</w:t>
      </w:r>
    </w:p>
    <w:p w14:paraId="24D0B889" w14:textId="5CCCBCE8" w:rsidR="00925650" w:rsidRDefault="00925650" w:rsidP="00925650">
      <w:pPr>
        <w:pStyle w:val="ListParagraph"/>
        <w:numPr>
          <w:ilvl w:val="3"/>
          <w:numId w:val="13"/>
        </w:numPr>
        <w:ind w:left="3207"/>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Pr>
          <w:rFonts w:ascii="Verdana" w:eastAsiaTheme="minorHAnsi" w:hAnsi="Verdana" w:cs="TimesNewRomanPSMT"/>
          <w:sz w:val="20"/>
          <w:szCs w:val="20"/>
          <w:lang w:val="bg-BG"/>
        </w:rPr>
        <w:t xml:space="preserve">  Участник</w:t>
      </w:r>
      <w:r w:rsidR="00221DAA">
        <w:rPr>
          <w:rFonts w:ascii="Verdana" w:eastAsiaTheme="minorHAnsi" w:hAnsi="Verdana" w:cs="TimesNewRomanPSMT"/>
          <w:sz w:val="20"/>
          <w:szCs w:val="20"/>
          <w:lang w:val="bg-BG"/>
        </w:rPr>
        <w:t>ът</w:t>
      </w:r>
      <w:r>
        <w:rPr>
          <w:rFonts w:ascii="Verdana" w:eastAsiaTheme="minorHAnsi" w:hAnsi="Verdana" w:cs="TimesNewRomanPSMT"/>
          <w:sz w:val="20"/>
          <w:szCs w:val="20"/>
          <w:lang w:val="bg-BG"/>
        </w:rPr>
        <w:t xml:space="preserve"> </w:t>
      </w:r>
      <w:r w:rsidR="00221DAA">
        <w:rPr>
          <w:rFonts w:ascii="Verdana" w:eastAsiaTheme="minorHAnsi" w:hAnsi="Verdana" w:cs="TimesNewRomanPSMT"/>
          <w:sz w:val="20"/>
          <w:szCs w:val="20"/>
          <w:lang w:val="bg-BG"/>
        </w:rPr>
        <w:t>д</w:t>
      </w:r>
      <w:r>
        <w:rPr>
          <w:rFonts w:ascii="Verdana" w:eastAsiaTheme="minorHAnsi" w:hAnsi="Verdana" w:cs="TimesNewRomanPSMT"/>
          <w:sz w:val="20"/>
          <w:szCs w:val="20"/>
          <w:lang w:val="bg-BG"/>
        </w:rPr>
        <w:t>екларира, че</w:t>
      </w:r>
      <w:r w:rsidRPr="009E0AC5">
        <w:rPr>
          <w:rFonts w:ascii="Verdana" w:hAnsi="Verdana"/>
          <w:sz w:val="20"/>
          <w:szCs w:val="20"/>
          <w:lang w:val="bg-BG"/>
        </w:rPr>
        <w:t xml:space="preserve"> </w:t>
      </w:r>
      <w:r>
        <w:rPr>
          <w:rFonts w:ascii="Verdana" w:hAnsi="Verdana"/>
          <w:sz w:val="20"/>
          <w:szCs w:val="20"/>
          <w:lang w:val="bg-BG"/>
        </w:rPr>
        <w:t xml:space="preserve">разполага с мобилна група, която да обслужва и ремонтира </w:t>
      </w:r>
      <w:r w:rsidR="00A46263">
        <w:rPr>
          <w:rFonts w:ascii="Verdana" w:hAnsi="Verdana"/>
          <w:sz w:val="20"/>
          <w:szCs w:val="20"/>
          <w:lang w:val="bg-BG"/>
        </w:rPr>
        <w:t xml:space="preserve">предлагания </w:t>
      </w:r>
      <w:r w:rsidR="00E86892">
        <w:rPr>
          <w:rFonts w:ascii="Verdana" w:hAnsi="Verdana"/>
          <w:sz w:val="20"/>
          <w:szCs w:val="20"/>
          <w:lang w:val="bg-BG"/>
        </w:rPr>
        <w:t>трактор</w:t>
      </w:r>
      <w:r>
        <w:rPr>
          <w:rFonts w:ascii="Verdana" w:hAnsi="Verdana"/>
          <w:sz w:val="20"/>
          <w:szCs w:val="20"/>
          <w:lang w:val="bg-BG"/>
        </w:rPr>
        <w:t xml:space="preserve"> </w:t>
      </w:r>
      <w:r w:rsidRPr="00EE0C76">
        <w:rPr>
          <w:rFonts w:ascii="Verdana" w:hAnsi="Verdana"/>
          <w:sz w:val="20"/>
          <w:szCs w:val="20"/>
          <w:lang w:val="bg-BG"/>
        </w:rPr>
        <w:t>на</w:t>
      </w:r>
      <w:r>
        <w:rPr>
          <w:rFonts w:ascii="Verdana" w:hAnsi="Verdana"/>
          <w:sz w:val="20"/>
          <w:szCs w:val="20"/>
          <w:lang w:val="bg-BG"/>
        </w:rPr>
        <w:t xml:space="preserve"> обекти на възложителя на територията на Столична община</w:t>
      </w:r>
      <w:r>
        <w:rPr>
          <w:rFonts w:ascii="Verdana" w:eastAsiaTheme="minorHAnsi" w:hAnsi="Verdana" w:cs="TimesNewRomanPSMT"/>
          <w:sz w:val="20"/>
          <w:szCs w:val="20"/>
          <w:lang w:val="bg-BG"/>
        </w:rPr>
        <w:t>.</w:t>
      </w:r>
    </w:p>
    <w:p w14:paraId="76442D05" w14:textId="77777777" w:rsidR="00925650" w:rsidRPr="007153E3" w:rsidRDefault="00925650" w:rsidP="00925650">
      <w:pPr>
        <w:keepLines/>
        <w:spacing w:before="120" w:after="120"/>
        <w:ind w:left="3207"/>
        <w:jc w:val="both"/>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w:t>
      </w:r>
      <w:r w:rsidRPr="00895072">
        <w:rPr>
          <w:rFonts w:ascii="Verdana" w:hAnsi="Verdana"/>
          <w:color w:val="000000"/>
          <w:sz w:val="20"/>
          <w:szCs w:val="20"/>
          <w:lang w:eastAsia="bg-BG"/>
        </w:rPr>
        <w:lastRenderedPageBreak/>
        <w:t>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04BB6BA6" w14:textId="77777777" w:rsidR="00436A81" w:rsidRPr="00436A81" w:rsidRDefault="00436A81" w:rsidP="00B90C1C">
      <w:pPr>
        <w:pStyle w:val="ListParagraph"/>
        <w:numPr>
          <w:ilvl w:val="2"/>
          <w:numId w:val="13"/>
        </w:numPr>
        <w:jc w:val="both"/>
        <w:rPr>
          <w:rFonts w:ascii="Verdana" w:hAnsi="Verdana" w:cs="Arial"/>
          <w:sz w:val="20"/>
          <w:szCs w:val="20"/>
          <w:lang w:val="bg-BG"/>
        </w:rPr>
      </w:pPr>
      <w:r w:rsidRPr="00436A81">
        <w:rPr>
          <w:rFonts w:ascii="Verdana" w:hAnsi="Verdana" w:cs="Arial"/>
          <w:sz w:val="20"/>
          <w:szCs w:val="20"/>
          <w:lang w:val="bg-BG"/>
        </w:rPr>
        <w:t>Техническо предложение - Попълнена Таблица Технически изисквания, отговарящо на изискванията в раздел А: Техническо задание. Техническото предложение на участника, следва да дава информация по всички изисквания заложени от Възложителя в т. 2.3 от Раздел А: Техническо задание.</w:t>
      </w:r>
    </w:p>
    <w:p w14:paraId="4038BAFA" w14:textId="12B15D2E" w:rsidR="00FA12DB" w:rsidRPr="00FA12DB" w:rsidRDefault="00B90C1C" w:rsidP="00B90C1C">
      <w:pPr>
        <w:pStyle w:val="ListParagraph"/>
        <w:numPr>
          <w:ilvl w:val="2"/>
          <w:numId w:val="13"/>
        </w:numPr>
        <w:jc w:val="both"/>
        <w:rPr>
          <w:rFonts w:ascii="Verdana" w:hAnsi="Verdana" w:cs="Arial"/>
          <w:sz w:val="20"/>
          <w:szCs w:val="20"/>
          <w:lang w:val="bg-BG"/>
        </w:rPr>
      </w:pPr>
      <w:r>
        <w:rPr>
          <w:rFonts w:ascii="Verdana" w:hAnsi="Verdana" w:cs="Arial"/>
          <w:sz w:val="20"/>
          <w:szCs w:val="20"/>
          <w:lang w:val="bg-BG"/>
        </w:rPr>
        <w:t>Каталог/зи</w:t>
      </w:r>
      <w:r w:rsidR="00FA12DB">
        <w:rPr>
          <w:rFonts w:ascii="Verdana" w:hAnsi="Verdana" w:cs="Arial"/>
          <w:sz w:val="20"/>
          <w:szCs w:val="20"/>
          <w:lang w:val="bg-BG"/>
        </w:rPr>
        <w:t xml:space="preserve"> на предлагания от участника </w:t>
      </w:r>
      <w:r w:rsidR="00255A39">
        <w:rPr>
          <w:rFonts w:ascii="Verdana" w:hAnsi="Verdana" w:cs="Arial"/>
          <w:sz w:val="20"/>
          <w:szCs w:val="20"/>
          <w:lang w:val="bg-BG"/>
        </w:rPr>
        <w:t>трактор</w:t>
      </w:r>
      <w:r w:rsidR="00FA12DB" w:rsidRPr="00FA12DB">
        <w:rPr>
          <w:rFonts w:ascii="Verdana" w:hAnsi="Verdana" w:cs="Arial"/>
          <w:sz w:val="20"/>
          <w:szCs w:val="20"/>
          <w:lang w:val="bg-BG"/>
        </w:rPr>
        <w:t xml:space="preserve"> </w:t>
      </w:r>
      <w:r w:rsidR="00FA12DB" w:rsidRPr="00B90C1C">
        <w:rPr>
          <w:rFonts w:ascii="Verdana" w:hAnsi="Verdana" w:cs="Arial"/>
          <w:b/>
          <w:sz w:val="20"/>
          <w:szCs w:val="20"/>
          <w:lang w:val="bg-BG"/>
        </w:rPr>
        <w:t>(с превод на български език, ако са на чужд език</w:t>
      </w:r>
      <w:r>
        <w:rPr>
          <w:rFonts w:ascii="Verdana" w:hAnsi="Verdana" w:cs="Arial"/>
          <w:sz w:val="20"/>
          <w:szCs w:val="20"/>
          <w:lang w:val="bg-BG"/>
        </w:rPr>
        <w:t>), с кой</w:t>
      </w:r>
      <w:r w:rsidR="00FA12DB" w:rsidRPr="00FA12DB">
        <w:rPr>
          <w:rFonts w:ascii="Verdana" w:hAnsi="Verdana" w:cs="Arial"/>
          <w:sz w:val="20"/>
          <w:szCs w:val="20"/>
          <w:lang w:val="bg-BG"/>
        </w:rPr>
        <w:t>то участва в процедурата, в които каталози не следва да има цени.</w:t>
      </w:r>
    </w:p>
    <w:p w14:paraId="1B6D61B1" w14:textId="77777777" w:rsidR="00B90C1C" w:rsidRPr="00B90C1C" w:rsidRDefault="00B90C1C" w:rsidP="00B90C1C">
      <w:pPr>
        <w:pStyle w:val="ListParagraph"/>
        <w:numPr>
          <w:ilvl w:val="2"/>
          <w:numId w:val="13"/>
        </w:numPr>
        <w:rPr>
          <w:rFonts w:ascii="Verdana" w:hAnsi="Verdana" w:cs="Arial"/>
          <w:sz w:val="20"/>
          <w:szCs w:val="20"/>
          <w:lang w:val="bg-BG"/>
        </w:rPr>
      </w:pPr>
      <w:r w:rsidRPr="00B90C1C">
        <w:rPr>
          <w:rFonts w:ascii="Verdana" w:hAnsi="Verdana" w:cs="Arial"/>
          <w:sz w:val="20"/>
          <w:szCs w:val="20"/>
          <w:lang w:val="bg-BG"/>
        </w:rPr>
        <w:t>Попълнена Таблица гаранционен срок – съгласно изискванията на документацията.</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51632B35" w:rsidR="00BC1AE7" w:rsidRDefault="007D697C" w:rsidP="007D697C">
      <w:pPr>
        <w:pStyle w:val="ListParagraph"/>
        <w:numPr>
          <w:ilvl w:val="2"/>
          <w:numId w:val="13"/>
        </w:numPr>
        <w:jc w:val="both"/>
        <w:rPr>
          <w:rFonts w:ascii="Verdana" w:hAnsi="Verdana"/>
          <w:bCs/>
          <w:sz w:val="20"/>
          <w:szCs w:val="20"/>
          <w:lang w:val="bg-BG"/>
        </w:rPr>
      </w:pPr>
      <w:r w:rsidRPr="007D697C">
        <w:rPr>
          <w:rFonts w:ascii="Verdana" w:hAnsi="Verdana"/>
          <w:bCs/>
          <w:sz w:val="20"/>
          <w:szCs w:val="20"/>
          <w:lang w:val="bg-BG"/>
        </w:rPr>
        <w:t>Таблици: „Ценова таблица” и “Таблица Сервизно обсужване” от Раздел Б: “Цени и данни”, където всички празни клетки трябва да бъдат правилно попълнени</w:t>
      </w:r>
      <w:r>
        <w:rPr>
          <w:rFonts w:ascii="Verdana" w:hAnsi="Verdana"/>
          <w:bCs/>
          <w:sz w:val="20"/>
          <w:szCs w:val="20"/>
          <w:lang w:val="bg-BG"/>
        </w:rPr>
        <w:t>,</w:t>
      </w:r>
      <w:r w:rsidRPr="007D697C">
        <w:rPr>
          <w:rFonts w:ascii="Verdana" w:hAnsi="Verdana"/>
          <w:bCs/>
          <w:sz w:val="20"/>
          <w:szCs w:val="20"/>
          <w:lang w:val="bg-BG"/>
        </w:rPr>
        <w:t xml:space="preserve"> съгласно изискванията на документацията за участие.</w:t>
      </w:r>
      <w:r w:rsidR="00BC1AE7" w:rsidRPr="00BC1AE7">
        <w:rPr>
          <w:rFonts w:ascii="Verdana" w:hAnsi="Verdana"/>
          <w:bCs/>
          <w:sz w:val="20"/>
          <w:szCs w:val="20"/>
          <w:lang w:val="bg-BG"/>
        </w:rPr>
        <w:t xml:space="preserve"> </w:t>
      </w:r>
    </w:p>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3ED4C9EE"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FC51B8">
        <w:rPr>
          <w:rFonts w:ascii="Verdana" w:hAnsi="Verdana"/>
          <w:bCs/>
          <w:sz w:val="20"/>
          <w:szCs w:val="20"/>
          <w:lang w:val="bg-BG"/>
        </w:rPr>
        <w:t xml:space="preserve"> включително:</w:t>
      </w:r>
    </w:p>
    <w:p w14:paraId="78B33BF8" w14:textId="5E1A9273" w:rsidR="000867ED" w:rsidRPr="006D0C50" w:rsidRDefault="000867ED" w:rsidP="00147115">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w:t>
      </w:r>
      <w:r w:rsidR="00147115">
        <w:rPr>
          <w:rFonts w:ascii="Verdana" w:hAnsi="Verdana"/>
          <w:bCs/>
          <w:sz w:val="20"/>
          <w:szCs w:val="20"/>
          <w:lang w:val="bg-BG"/>
        </w:rPr>
        <w:t>а таблица</w:t>
      </w:r>
      <w:r w:rsidRPr="000867ED">
        <w:rPr>
          <w:rFonts w:ascii="Verdana" w:hAnsi="Verdana"/>
          <w:bCs/>
          <w:sz w:val="20"/>
          <w:szCs w:val="20"/>
          <w:lang w:val="bg-BG"/>
        </w:rPr>
        <w:t>”</w:t>
      </w:r>
      <w:r w:rsidR="00747614">
        <w:rPr>
          <w:rFonts w:ascii="Verdana" w:hAnsi="Verdana"/>
          <w:bCs/>
          <w:sz w:val="20"/>
          <w:szCs w:val="20"/>
          <w:lang w:val="bg-BG"/>
        </w:rPr>
        <w:t xml:space="preserve"> и „</w:t>
      </w:r>
      <w:r w:rsidR="00147115">
        <w:rPr>
          <w:rFonts w:ascii="Verdana" w:hAnsi="Verdana"/>
          <w:bCs/>
          <w:sz w:val="20"/>
          <w:szCs w:val="20"/>
          <w:lang w:val="bg-BG"/>
        </w:rPr>
        <w:t xml:space="preserve">Таблица </w:t>
      </w:r>
      <w:r w:rsidR="00147115" w:rsidRPr="00147115">
        <w:rPr>
          <w:rFonts w:ascii="Verdana" w:hAnsi="Verdana"/>
          <w:bCs/>
          <w:sz w:val="20"/>
          <w:szCs w:val="20"/>
          <w:lang w:val="bg-BG"/>
        </w:rPr>
        <w:t>Сервизно обсужване</w:t>
      </w:r>
      <w:r w:rsidR="00747614">
        <w:rPr>
          <w:rFonts w:ascii="Verdana" w:hAnsi="Verdana"/>
          <w:bCs/>
          <w:sz w:val="20"/>
          <w:szCs w:val="20"/>
          <w:lang w:val="bg-BG"/>
        </w:rPr>
        <w:t xml:space="preserve">“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50545C6B" w:rsidR="000867ED" w:rsidRPr="00366E03" w:rsidRDefault="000867ED" w:rsidP="00F60EC1">
      <w:pPr>
        <w:keepLines/>
        <w:numPr>
          <w:ilvl w:val="3"/>
          <w:numId w:val="13"/>
        </w:numPr>
        <w:spacing w:before="120" w:after="120"/>
        <w:jc w:val="both"/>
        <w:rPr>
          <w:rFonts w:ascii="Verdana" w:hAnsi="Verdana"/>
          <w:b/>
          <w:bCs/>
          <w:sz w:val="20"/>
          <w:szCs w:val="20"/>
          <w:lang w:val="bg-BG"/>
        </w:rPr>
      </w:pPr>
      <w:r w:rsidRPr="004E57C1">
        <w:rPr>
          <w:rFonts w:ascii="Verdana" w:hAnsi="Verdana"/>
          <w:bCs/>
          <w:i/>
          <w:sz w:val="20"/>
          <w:szCs w:val="20"/>
          <w:lang w:val="bg-BG"/>
        </w:rPr>
        <w:t>Участникът задължително попълва цялата необходима информация (всички клетки) в таблици  „Ценов</w:t>
      </w:r>
      <w:r w:rsidR="00E84B6E" w:rsidRPr="004E57C1">
        <w:rPr>
          <w:rFonts w:ascii="Verdana" w:hAnsi="Verdana"/>
          <w:bCs/>
          <w:i/>
          <w:sz w:val="20"/>
          <w:szCs w:val="20"/>
          <w:lang w:val="bg-BG"/>
        </w:rPr>
        <w:t>а</w:t>
      </w:r>
      <w:r w:rsidRPr="004E57C1">
        <w:rPr>
          <w:rFonts w:ascii="Verdana" w:hAnsi="Verdana"/>
          <w:bCs/>
          <w:i/>
          <w:sz w:val="20"/>
          <w:szCs w:val="20"/>
          <w:lang w:val="bg-BG"/>
        </w:rPr>
        <w:t xml:space="preserve"> </w:t>
      </w:r>
      <w:r w:rsidR="008E0A16" w:rsidRPr="004E57C1">
        <w:rPr>
          <w:rFonts w:ascii="Verdana" w:hAnsi="Verdana"/>
          <w:bCs/>
          <w:i/>
          <w:sz w:val="20"/>
          <w:szCs w:val="20"/>
          <w:lang w:val="bg-BG"/>
        </w:rPr>
        <w:t>таблица</w:t>
      </w:r>
      <w:r w:rsidRPr="004E57C1">
        <w:rPr>
          <w:rFonts w:ascii="Verdana" w:hAnsi="Verdana"/>
          <w:bCs/>
          <w:i/>
          <w:sz w:val="20"/>
          <w:szCs w:val="20"/>
          <w:lang w:val="bg-BG"/>
        </w:rPr>
        <w:t>“</w:t>
      </w:r>
      <w:r w:rsidR="00F60EC1" w:rsidRPr="00764629">
        <w:rPr>
          <w:rFonts w:ascii="Verdana" w:hAnsi="Verdana"/>
        </w:rPr>
        <w:t xml:space="preserve"> </w:t>
      </w:r>
      <w:r w:rsidR="004E57C1" w:rsidRPr="00764629">
        <w:rPr>
          <w:rFonts w:ascii="Verdana" w:hAnsi="Verdana"/>
          <w:sz w:val="20"/>
          <w:szCs w:val="20"/>
          <w:lang w:val="bg-BG"/>
        </w:rPr>
        <w:t>и</w:t>
      </w:r>
      <w:r w:rsidR="00F60EC1" w:rsidRPr="004E57C1">
        <w:rPr>
          <w:rFonts w:ascii="Verdana" w:hAnsi="Verdana"/>
          <w:bCs/>
          <w:i/>
          <w:sz w:val="20"/>
          <w:szCs w:val="20"/>
          <w:lang w:val="bg-BG"/>
        </w:rPr>
        <w:t xml:space="preserve"> „</w:t>
      </w:r>
      <w:r w:rsidR="00E84B6E" w:rsidRPr="004E57C1">
        <w:rPr>
          <w:rFonts w:ascii="Verdana" w:hAnsi="Verdana"/>
          <w:bCs/>
          <w:sz w:val="20"/>
          <w:szCs w:val="20"/>
          <w:lang w:val="bg-BG"/>
        </w:rPr>
        <w:t>Таблица Сервизно обсужване</w:t>
      </w:r>
      <w:r w:rsidR="00F60EC1" w:rsidRPr="004E57C1">
        <w:rPr>
          <w:rFonts w:ascii="Verdana" w:hAnsi="Verdana"/>
          <w:bCs/>
          <w:i/>
          <w:sz w:val="20"/>
          <w:szCs w:val="20"/>
          <w:lang w:val="bg-BG"/>
        </w:rPr>
        <w:t>“</w:t>
      </w:r>
      <w:r w:rsidRPr="004E57C1">
        <w:rPr>
          <w:rFonts w:ascii="Verdana" w:hAnsi="Verdana"/>
          <w:bCs/>
          <w:i/>
          <w:sz w:val="20"/>
          <w:szCs w:val="20"/>
          <w:lang w:val="bg-BG"/>
        </w:rPr>
        <w:t>,  съгласно инструкциите в документацията.</w:t>
      </w:r>
      <w:r w:rsidR="00460D65" w:rsidRPr="004E57C1">
        <w:rPr>
          <w:rFonts w:ascii="Verdana" w:hAnsi="Verdana"/>
          <w:bCs/>
          <w:i/>
          <w:sz w:val="20"/>
          <w:szCs w:val="20"/>
          <w:lang w:val="bg-BG"/>
        </w:rPr>
        <w:t xml:space="preserve"> </w:t>
      </w:r>
      <w:r w:rsidRPr="004E57C1">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sidRPr="00764629">
        <w:rPr>
          <w:rFonts w:ascii="Verdana" w:hAnsi="Verdana"/>
          <w:bCs/>
          <w:i/>
          <w:sz w:val="20"/>
          <w:szCs w:val="20"/>
          <w:lang w:val="bg-BG"/>
        </w:rPr>
        <w:t>и</w:t>
      </w:r>
      <w:r w:rsidRPr="00764629">
        <w:rPr>
          <w:rFonts w:ascii="Verdana" w:hAnsi="Verdana"/>
          <w:bCs/>
          <w:i/>
          <w:sz w:val="20"/>
          <w:szCs w:val="20"/>
          <w:lang w:val="bg-BG"/>
        </w:rPr>
        <w:t>т</w:t>
      </w:r>
      <w:r w:rsidR="00913016" w:rsidRPr="00764629">
        <w:rPr>
          <w:rFonts w:ascii="Verdana" w:hAnsi="Verdana"/>
          <w:bCs/>
          <w:i/>
          <w:sz w:val="20"/>
          <w:szCs w:val="20"/>
          <w:lang w:val="bg-BG"/>
        </w:rPr>
        <w:t>е</w:t>
      </w:r>
      <w:r w:rsidRPr="00764629">
        <w:rPr>
          <w:rFonts w:ascii="Verdana" w:hAnsi="Verdana"/>
          <w:bCs/>
          <w:i/>
          <w:sz w:val="20"/>
          <w:szCs w:val="20"/>
          <w:lang w:val="bg-BG"/>
        </w:rPr>
        <w:t xml:space="preserve"> и предложението му няма да бъде оценявано.</w:t>
      </w:r>
    </w:p>
    <w:p w14:paraId="364FAFE8" w14:textId="6BFA1A3F" w:rsidR="00366E03" w:rsidRPr="00366E03" w:rsidRDefault="00366E03" w:rsidP="00CD273E">
      <w:pPr>
        <w:pStyle w:val="ListParagraph"/>
        <w:numPr>
          <w:ilvl w:val="3"/>
          <w:numId w:val="13"/>
        </w:numPr>
        <w:jc w:val="both"/>
        <w:rPr>
          <w:rFonts w:ascii="Verdana" w:hAnsi="Verdana"/>
          <w:bCs/>
          <w:sz w:val="20"/>
          <w:szCs w:val="20"/>
          <w:lang w:val="bg-BG"/>
        </w:rPr>
      </w:pPr>
      <w:r w:rsidRPr="00366E03">
        <w:rPr>
          <w:rFonts w:ascii="Verdana" w:hAnsi="Verdana"/>
          <w:bCs/>
          <w:sz w:val="20"/>
          <w:szCs w:val="20"/>
          <w:lang w:val="bg-BG"/>
        </w:rPr>
        <w:t xml:space="preserve">Стойността за </w:t>
      </w:r>
      <w:r w:rsidRPr="00D231A1">
        <w:rPr>
          <w:rFonts w:ascii="Verdana" w:hAnsi="Verdana"/>
          <w:b/>
          <w:bCs/>
          <w:sz w:val="20"/>
          <w:szCs w:val="20"/>
          <w:lang w:val="bg-BG"/>
        </w:rPr>
        <w:t>доставка на стоката</w:t>
      </w:r>
      <w:r w:rsidRPr="00366E03">
        <w:rPr>
          <w:rFonts w:ascii="Verdana" w:hAnsi="Verdana"/>
          <w:bCs/>
          <w:sz w:val="20"/>
          <w:szCs w:val="20"/>
          <w:lang w:val="bg-BG"/>
        </w:rPr>
        <w:t xml:space="preserve">, предмет на обществената поръчка, взета заедно със стойността за </w:t>
      </w:r>
      <w:r w:rsidRPr="00D231A1">
        <w:rPr>
          <w:rFonts w:ascii="Verdana" w:hAnsi="Verdana"/>
          <w:b/>
          <w:bCs/>
          <w:sz w:val="20"/>
          <w:szCs w:val="20"/>
          <w:lang w:val="bg-BG"/>
        </w:rPr>
        <w:t>доставка на консумативи, оригинални резервни части и труд за срока на пълната гаранция</w:t>
      </w:r>
      <w:r w:rsidRPr="00366E03">
        <w:rPr>
          <w:rFonts w:ascii="Verdana" w:hAnsi="Verdana"/>
          <w:bCs/>
          <w:sz w:val="20"/>
          <w:szCs w:val="20"/>
          <w:lang w:val="bg-BG"/>
        </w:rPr>
        <w:t xml:space="preserve"> на машината </w:t>
      </w:r>
      <w:r w:rsidR="00DB7E65">
        <w:rPr>
          <w:rFonts w:ascii="Verdana" w:hAnsi="Verdana"/>
          <w:bCs/>
          <w:sz w:val="20"/>
          <w:szCs w:val="20"/>
          <w:lang w:val="bg-BG"/>
        </w:rPr>
        <w:t>от 2 години и</w:t>
      </w:r>
      <w:r w:rsidR="00DB7E65" w:rsidRPr="00642ED4">
        <w:rPr>
          <w:rFonts w:ascii="Verdana" w:hAnsi="Verdana"/>
          <w:bCs/>
          <w:sz w:val="20"/>
          <w:szCs w:val="20"/>
          <w:lang w:val="bg-BG"/>
        </w:rPr>
        <w:t xml:space="preserve"> </w:t>
      </w:r>
      <w:r w:rsidR="00DB7E65">
        <w:rPr>
          <w:rFonts w:ascii="Verdana" w:hAnsi="Verdana"/>
          <w:bCs/>
          <w:sz w:val="20"/>
          <w:szCs w:val="20"/>
          <w:lang w:val="bg-BG"/>
        </w:rPr>
        <w:t>2</w:t>
      </w:r>
      <w:r w:rsidR="00DB7E65" w:rsidRPr="00642ED4">
        <w:rPr>
          <w:rFonts w:ascii="Verdana" w:hAnsi="Verdana"/>
          <w:bCs/>
          <w:sz w:val="20"/>
          <w:szCs w:val="20"/>
          <w:lang w:val="bg-BG"/>
        </w:rPr>
        <w:t>000 моточаса</w:t>
      </w:r>
      <w:r w:rsidR="00DB7E65">
        <w:rPr>
          <w:rFonts w:ascii="Verdana" w:hAnsi="Verdana"/>
          <w:bCs/>
          <w:sz w:val="20"/>
          <w:szCs w:val="20"/>
          <w:lang w:val="bg-BG"/>
        </w:rPr>
        <w:t xml:space="preserve"> </w:t>
      </w:r>
      <w:r w:rsidRPr="00366E03">
        <w:rPr>
          <w:rFonts w:ascii="Verdana" w:hAnsi="Verdana"/>
          <w:bCs/>
          <w:sz w:val="20"/>
          <w:szCs w:val="20"/>
          <w:lang w:val="bg-BG"/>
        </w:rPr>
        <w:t xml:space="preserve">и </w:t>
      </w:r>
      <w:r w:rsidRPr="00D231A1">
        <w:rPr>
          <w:rFonts w:ascii="Verdana" w:hAnsi="Verdana"/>
          <w:b/>
          <w:bCs/>
          <w:sz w:val="20"/>
          <w:szCs w:val="20"/>
          <w:lang w:val="bg-BG"/>
        </w:rPr>
        <w:t>стойността за доставка на консумативи, оригинални резервни части и труд за</w:t>
      </w:r>
      <w:r w:rsidR="005E015B" w:rsidRPr="00D231A1">
        <w:rPr>
          <w:rFonts w:ascii="Verdana" w:hAnsi="Verdana"/>
          <w:b/>
          <w:bCs/>
          <w:sz w:val="20"/>
          <w:szCs w:val="20"/>
          <w:lang w:val="bg-BG"/>
        </w:rPr>
        <w:t xml:space="preserve"> споделената гаранция</w:t>
      </w:r>
      <w:r w:rsidR="005E015B">
        <w:rPr>
          <w:rFonts w:ascii="Verdana" w:hAnsi="Verdana"/>
          <w:bCs/>
          <w:sz w:val="20"/>
          <w:szCs w:val="20"/>
          <w:lang w:val="bg-BG"/>
        </w:rPr>
        <w:t xml:space="preserve"> и </w:t>
      </w:r>
      <w:r w:rsidRPr="00366E03">
        <w:rPr>
          <w:rFonts w:ascii="Verdana" w:hAnsi="Verdana"/>
          <w:bCs/>
          <w:sz w:val="20"/>
          <w:szCs w:val="20"/>
          <w:lang w:val="bg-BG"/>
        </w:rPr>
        <w:t xml:space="preserve"> </w:t>
      </w:r>
      <w:r w:rsidRPr="00D231A1">
        <w:rPr>
          <w:rFonts w:ascii="Verdana" w:hAnsi="Verdana"/>
          <w:b/>
          <w:bCs/>
          <w:sz w:val="20"/>
          <w:szCs w:val="20"/>
          <w:lang w:val="bg-BG"/>
        </w:rPr>
        <w:lastRenderedPageBreak/>
        <w:t>извънгаранционно обслужване</w:t>
      </w:r>
      <w:r w:rsidRPr="00366E03">
        <w:rPr>
          <w:rFonts w:ascii="Verdana" w:hAnsi="Verdana"/>
          <w:bCs/>
          <w:sz w:val="20"/>
          <w:szCs w:val="20"/>
          <w:lang w:val="bg-BG"/>
        </w:rPr>
        <w:t xml:space="preserve"> за срока на договора, </w:t>
      </w:r>
      <w:r w:rsidR="009F4356">
        <w:rPr>
          <w:rFonts w:ascii="Verdana" w:hAnsi="Verdana"/>
          <w:bCs/>
          <w:sz w:val="20"/>
          <w:szCs w:val="20"/>
          <w:lang w:val="bg-BG"/>
        </w:rPr>
        <w:t>(</w:t>
      </w:r>
      <w:r w:rsidR="00C64D4C">
        <w:rPr>
          <w:rFonts w:ascii="Verdana" w:hAnsi="Verdana"/>
          <w:bCs/>
          <w:sz w:val="20"/>
          <w:szCs w:val="20"/>
          <w:lang w:val="bg-BG"/>
        </w:rPr>
        <w:t xml:space="preserve">която </w:t>
      </w:r>
      <w:r w:rsidRPr="00642ED4">
        <w:rPr>
          <w:rFonts w:ascii="Verdana" w:hAnsi="Verdana"/>
          <w:bCs/>
          <w:sz w:val="20"/>
          <w:szCs w:val="20"/>
          <w:lang w:val="bg-BG"/>
        </w:rPr>
        <w:t xml:space="preserve">е </w:t>
      </w:r>
      <w:r w:rsidR="005E015B">
        <w:rPr>
          <w:rFonts w:ascii="Verdana" w:hAnsi="Verdana"/>
          <w:bCs/>
          <w:sz w:val="20"/>
          <w:szCs w:val="20"/>
          <w:lang w:val="bg-BG"/>
        </w:rPr>
        <w:t>равна на</w:t>
      </w:r>
      <w:r w:rsidRPr="00642ED4">
        <w:rPr>
          <w:rFonts w:ascii="Verdana" w:hAnsi="Verdana"/>
          <w:bCs/>
          <w:sz w:val="20"/>
          <w:szCs w:val="20"/>
          <w:lang w:val="bg-BG"/>
        </w:rPr>
        <w:t xml:space="preserve"> разходите за сервизно обслужване за срока </w:t>
      </w:r>
      <w:r w:rsidR="005E015B">
        <w:rPr>
          <w:rFonts w:ascii="Verdana" w:hAnsi="Verdana"/>
          <w:bCs/>
          <w:sz w:val="20"/>
          <w:szCs w:val="20"/>
          <w:lang w:val="bg-BG"/>
        </w:rPr>
        <w:t>на пълната гаранция от 2 години и</w:t>
      </w:r>
      <w:r w:rsidRPr="00642ED4">
        <w:rPr>
          <w:rFonts w:ascii="Verdana" w:hAnsi="Verdana"/>
          <w:bCs/>
          <w:sz w:val="20"/>
          <w:szCs w:val="20"/>
          <w:lang w:val="bg-BG"/>
        </w:rPr>
        <w:t xml:space="preserve"> </w:t>
      </w:r>
      <w:r w:rsidR="00470DB7">
        <w:rPr>
          <w:rFonts w:ascii="Verdana" w:hAnsi="Verdana"/>
          <w:bCs/>
          <w:sz w:val="20"/>
          <w:szCs w:val="20"/>
          <w:lang w:val="bg-BG"/>
        </w:rPr>
        <w:t>2</w:t>
      </w:r>
      <w:r w:rsidR="00BD2315" w:rsidRPr="00642ED4">
        <w:rPr>
          <w:rFonts w:ascii="Verdana" w:hAnsi="Verdana"/>
          <w:bCs/>
          <w:sz w:val="20"/>
          <w:szCs w:val="20"/>
          <w:lang w:val="bg-BG"/>
        </w:rPr>
        <w:t>000</w:t>
      </w:r>
      <w:r w:rsidRPr="00642ED4">
        <w:rPr>
          <w:rFonts w:ascii="Verdana" w:hAnsi="Verdana"/>
          <w:bCs/>
          <w:sz w:val="20"/>
          <w:szCs w:val="20"/>
          <w:lang w:val="bg-BG"/>
        </w:rPr>
        <w:t xml:space="preserve"> моточаса, съгласно Таблица „Сервизно обслужване“</w:t>
      </w:r>
      <w:r w:rsidR="00470DB7">
        <w:rPr>
          <w:rFonts w:ascii="Verdana" w:hAnsi="Verdana"/>
          <w:bCs/>
          <w:sz w:val="20"/>
          <w:szCs w:val="20"/>
          <w:lang w:val="bg-BG"/>
        </w:rPr>
        <w:t xml:space="preserve"> умножена по петнадесет</w:t>
      </w:r>
      <w:r w:rsidR="00CD273E">
        <w:rPr>
          <w:rFonts w:ascii="Verdana" w:hAnsi="Verdana"/>
          <w:bCs/>
          <w:sz w:val="20"/>
          <w:szCs w:val="20"/>
          <w:lang w:val="bg-BG"/>
        </w:rPr>
        <w:t>)</w:t>
      </w:r>
      <w:r w:rsidRPr="00642ED4">
        <w:rPr>
          <w:rFonts w:ascii="Verdana" w:hAnsi="Verdana"/>
          <w:bCs/>
          <w:sz w:val="20"/>
          <w:szCs w:val="20"/>
          <w:lang w:val="bg-BG"/>
        </w:rPr>
        <w:t xml:space="preserve">, </w:t>
      </w:r>
      <w:r w:rsidRPr="00FD2C94">
        <w:rPr>
          <w:rFonts w:ascii="Verdana" w:hAnsi="Verdana"/>
          <w:b/>
          <w:bCs/>
          <w:sz w:val="20"/>
          <w:szCs w:val="20"/>
          <w:lang w:val="bg-BG"/>
        </w:rPr>
        <w:t>не може да надвишава прогнозната стойност на поръчката</w:t>
      </w:r>
      <w:r w:rsidRPr="00642ED4">
        <w:rPr>
          <w:rFonts w:ascii="Verdana" w:hAnsi="Verdana"/>
          <w:bCs/>
          <w:sz w:val="20"/>
          <w:szCs w:val="20"/>
          <w:lang w:val="bg-BG"/>
        </w:rPr>
        <w:t>. Участник с предложение, чиято стойност съгласно описаното в тази точка, надвишава заложената в чл</w:t>
      </w:r>
      <w:r w:rsidRPr="00ED048D">
        <w:rPr>
          <w:rFonts w:ascii="Verdana" w:hAnsi="Verdana"/>
          <w:bCs/>
          <w:sz w:val="20"/>
          <w:szCs w:val="20"/>
          <w:lang w:val="bg-BG"/>
        </w:rPr>
        <w:t>.5.</w:t>
      </w:r>
      <w:r w:rsidRPr="00642ED4">
        <w:rPr>
          <w:rFonts w:ascii="Verdana" w:hAnsi="Verdana"/>
          <w:bCs/>
          <w:sz w:val="20"/>
          <w:szCs w:val="20"/>
          <w:lang w:val="bg-BG"/>
        </w:rPr>
        <w:t xml:space="preserve"> от Инструкциите прогнозна стойност на договора, не подлежи на</w:t>
      </w:r>
      <w:r w:rsidRPr="00366E03">
        <w:rPr>
          <w:rFonts w:ascii="Verdana" w:hAnsi="Verdana"/>
          <w:bCs/>
          <w:sz w:val="20"/>
          <w:szCs w:val="20"/>
          <w:lang w:val="bg-BG"/>
        </w:rPr>
        <w:t xml:space="preserve"> оценка и ще бъде отстранен.</w:t>
      </w:r>
    </w:p>
    <w:p w14:paraId="34A374B7" w14:textId="77777777" w:rsidR="00366E03" w:rsidRPr="00764629" w:rsidRDefault="00366E03" w:rsidP="00366E03">
      <w:pPr>
        <w:keepLines/>
        <w:spacing w:before="120" w:after="120"/>
        <w:ind w:left="2782"/>
        <w:jc w:val="both"/>
        <w:rPr>
          <w:rFonts w:ascii="Verdana" w:hAnsi="Verdana"/>
          <w:b/>
          <w:bCs/>
          <w:sz w:val="20"/>
          <w:szCs w:val="20"/>
          <w:lang w:val="bg-BG"/>
        </w:rPr>
      </w:pPr>
    </w:p>
    <w:p w14:paraId="5AE34320" w14:textId="473C7245"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w:t>
      </w:r>
      <w:r w:rsidR="00562AF2">
        <w:rPr>
          <w:rFonts w:ascii="Verdana" w:hAnsi="Verdana"/>
          <w:i/>
          <w:sz w:val="20"/>
          <w:szCs w:val="20"/>
          <w:lang w:val="bg-BG"/>
        </w:rPr>
        <w:t xml:space="preserve"> оснвен в хипотезите предвидени в ЗОП описани, като опции</w:t>
      </w:r>
      <w:r w:rsidRPr="000867ED">
        <w:rPr>
          <w:rFonts w:ascii="Verdana" w:hAnsi="Verdana"/>
          <w:i/>
          <w:sz w:val="20"/>
          <w:szCs w:val="20"/>
          <w:lang w:val="bg-BG"/>
        </w:rPr>
        <w:t>.</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lastRenderedPageBreak/>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lastRenderedPageBreak/>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2D7760A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 xml:space="preserve">з основа на </w:t>
      </w:r>
      <w:r w:rsidR="005C5667">
        <w:rPr>
          <w:rFonts w:ascii="Verdana" w:hAnsi="Verdana"/>
          <w:sz w:val="20"/>
          <w:szCs w:val="20"/>
          <w:lang w:val="bg-BG"/>
        </w:rPr>
        <w:t>следната методика на оценка</w:t>
      </w:r>
      <w:r w:rsidR="00DA5C8F">
        <w:rPr>
          <w:rFonts w:ascii="Verdana" w:hAnsi="Verdana"/>
          <w:sz w:val="20"/>
          <w:szCs w:val="20"/>
          <w:lang w:val="bg-BG"/>
        </w:rPr>
        <w:t>:</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675D605A" w14:textId="127D6812" w:rsidR="00EE4894" w:rsidRPr="00EE4894" w:rsidRDefault="00EE4894" w:rsidP="00474E54">
      <w:pPr>
        <w:keepLines/>
        <w:numPr>
          <w:ilvl w:val="1"/>
          <w:numId w:val="13"/>
        </w:numPr>
        <w:spacing w:before="120" w:after="120"/>
        <w:ind w:left="709"/>
        <w:jc w:val="both"/>
        <w:rPr>
          <w:rFonts w:ascii="Verdana" w:hAnsi="Verdana" w:cs="Arial"/>
          <w:bCs/>
          <w:sz w:val="20"/>
          <w:szCs w:val="20"/>
          <w:lang w:val="bg-BG"/>
        </w:rPr>
      </w:pPr>
      <w:r w:rsidRPr="00EE4894">
        <w:rPr>
          <w:rFonts w:ascii="Verdana" w:hAnsi="Verdana" w:cs="Arial"/>
          <w:bCs/>
          <w:sz w:val="20"/>
          <w:szCs w:val="20"/>
          <w:lang w:val="bg-BG"/>
        </w:rPr>
        <w:t xml:space="preserve"> </w:t>
      </w:r>
      <w:r w:rsidR="005C5667">
        <w:rPr>
          <w:rFonts w:ascii="Verdana" w:hAnsi="Verdana" w:cs="Arial"/>
          <w:bCs/>
          <w:sz w:val="20"/>
          <w:szCs w:val="20"/>
          <w:lang w:val="bg-BG"/>
        </w:rPr>
        <w:t xml:space="preserve">На оценка подлежи </w:t>
      </w:r>
      <w:r w:rsidRPr="00EE4894">
        <w:rPr>
          <w:rFonts w:ascii="Verdana" w:hAnsi="Verdana" w:cs="Arial"/>
          <w:bCs/>
          <w:sz w:val="20"/>
          <w:szCs w:val="20"/>
          <w:lang w:val="bg-BG"/>
        </w:rPr>
        <w:t>сбор</w:t>
      </w:r>
      <w:r w:rsidR="005C5667">
        <w:rPr>
          <w:rFonts w:ascii="Verdana" w:hAnsi="Verdana" w:cs="Arial"/>
          <w:bCs/>
          <w:sz w:val="20"/>
          <w:szCs w:val="20"/>
          <w:lang w:val="bg-BG"/>
        </w:rPr>
        <w:t>ът</w:t>
      </w:r>
      <w:r w:rsidRPr="00EE4894">
        <w:rPr>
          <w:rFonts w:ascii="Verdana" w:hAnsi="Verdana" w:cs="Arial"/>
          <w:bCs/>
          <w:sz w:val="20"/>
          <w:szCs w:val="20"/>
          <w:lang w:val="bg-BG"/>
        </w:rPr>
        <w:t xml:space="preserve"> от стойността </w:t>
      </w:r>
      <w:r w:rsidR="005C5667">
        <w:rPr>
          <w:rFonts w:ascii="Verdana" w:hAnsi="Verdana" w:cs="Arial"/>
          <w:bCs/>
          <w:sz w:val="20"/>
          <w:szCs w:val="20"/>
          <w:lang w:val="bg-BG"/>
        </w:rPr>
        <w:t>в клетка „</w:t>
      </w:r>
      <w:r w:rsidR="005C5667" w:rsidRPr="005C5667">
        <w:rPr>
          <w:rFonts w:ascii="Verdana" w:hAnsi="Verdana" w:cs="Arial"/>
          <w:bCs/>
          <w:sz w:val="20"/>
          <w:szCs w:val="20"/>
          <w:lang w:val="bg-BG"/>
        </w:rPr>
        <w:t>Доставна цена лв без ДДС</w:t>
      </w:r>
      <w:r w:rsidR="005C5667">
        <w:rPr>
          <w:rFonts w:ascii="Verdana" w:hAnsi="Verdana" w:cs="Arial"/>
          <w:bCs/>
          <w:sz w:val="20"/>
          <w:szCs w:val="20"/>
          <w:lang w:val="bg-BG"/>
        </w:rPr>
        <w:t xml:space="preserve">“ </w:t>
      </w:r>
      <w:r w:rsidRPr="00EE4894">
        <w:rPr>
          <w:rFonts w:ascii="Verdana" w:hAnsi="Verdana" w:cs="Arial"/>
          <w:bCs/>
          <w:sz w:val="20"/>
          <w:szCs w:val="20"/>
          <w:lang w:val="bg-BG"/>
        </w:rPr>
        <w:t>на таблица „Ценова таблица“ и стойността на клетка „Общо разходи за сер</w:t>
      </w:r>
      <w:r>
        <w:rPr>
          <w:rFonts w:ascii="Verdana" w:hAnsi="Verdana" w:cs="Arial"/>
          <w:bCs/>
          <w:sz w:val="20"/>
          <w:szCs w:val="20"/>
          <w:lang w:val="bg-BG"/>
        </w:rPr>
        <w:t xml:space="preserve">визно обслужване </w:t>
      </w:r>
      <w:r w:rsidR="00DD1D03">
        <w:rPr>
          <w:rFonts w:ascii="Verdana" w:hAnsi="Verdana" w:cs="Arial"/>
          <w:bCs/>
          <w:sz w:val="20"/>
          <w:szCs w:val="20"/>
          <w:lang w:val="bg-BG"/>
        </w:rPr>
        <w:t xml:space="preserve">на трактора </w:t>
      </w:r>
      <w:r w:rsidR="00B13401">
        <w:rPr>
          <w:rFonts w:ascii="Verdana" w:hAnsi="Verdana" w:cs="Arial"/>
          <w:bCs/>
          <w:sz w:val="20"/>
          <w:szCs w:val="20"/>
          <w:lang w:val="bg-BG"/>
        </w:rPr>
        <w:t>за период от</w:t>
      </w:r>
      <w:r w:rsidR="00474E54" w:rsidRPr="00474E54">
        <w:rPr>
          <w:rFonts w:ascii="Verdana" w:hAnsi="Verdana" w:cs="Arial"/>
          <w:bCs/>
          <w:sz w:val="20"/>
          <w:szCs w:val="20"/>
          <w:lang w:val="bg-BG"/>
        </w:rPr>
        <w:t xml:space="preserve"> </w:t>
      </w:r>
      <w:r w:rsidR="00B13401">
        <w:rPr>
          <w:rFonts w:ascii="Verdana" w:hAnsi="Verdana" w:cs="Arial"/>
          <w:bCs/>
          <w:sz w:val="20"/>
          <w:szCs w:val="20"/>
          <w:lang w:val="bg-BG"/>
        </w:rPr>
        <w:t>2</w:t>
      </w:r>
      <w:r w:rsidR="00474E54" w:rsidRPr="00474E54">
        <w:rPr>
          <w:rFonts w:ascii="Verdana" w:hAnsi="Verdana" w:cs="Arial"/>
          <w:bCs/>
          <w:sz w:val="20"/>
          <w:szCs w:val="20"/>
          <w:lang w:val="bg-BG"/>
        </w:rPr>
        <w:t>000 моточаса работа СО=(СО1+СО2...+СОn)</w:t>
      </w:r>
      <w:r w:rsidRPr="00EE4894">
        <w:rPr>
          <w:rFonts w:ascii="Verdana" w:hAnsi="Verdana" w:cs="Arial"/>
          <w:bCs/>
          <w:sz w:val="20"/>
          <w:szCs w:val="20"/>
          <w:lang w:val="bg-BG"/>
        </w:rPr>
        <w:t>“ на таблица „Сервизно обслужване“, с максимален брой точки 100.</w:t>
      </w:r>
    </w:p>
    <w:p w14:paraId="04464BD1"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lastRenderedPageBreak/>
        <w:t>Участниците попълват необходимата информация в “Ценова таблица” и таблица „Сервизно обслужване” от раздел Б: Цени и данни.</w:t>
      </w:r>
    </w:p>
    <w:p w14:paraId="5148F86D" w14:textId="43C0DEC4" w:rsidR="006D2B36"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AC299F">
        <w:rPr>
          <w:rFonts w:ascii="Verdana" w:hAnsi="Verdana" w:cs="Arial"/>
          <w:bCs/>
          <w:sz w:val="20"/>
          <w:szCs w:val="20"/>
          <w:lang w:val="en-US"/>
        </w:rPr>
        <w:t>“</w:t>
      </w:r>
      <w:r w:rsidRPr="00EE4894">
        <w:rPr>
          <w:rFonts w:ascii="Verdana" w:hAnsi="Verdana" w:cs="Arial"/>
          <w:bCs/>
          <w:sz w:val="20"/>
          <w:szCs w:val="20"/>
          <w:lang w:val="bg-BG"/>
        </w:rPr>
        <w:t>Ценова таблица</w:t>
      </w:r>
      <w:r w:rsidR="00AC299F">
        <w:rPr>
          <w:rFonts w:ascii="Verdana" w:hAnsi="Verdana" w:cs="Arial"/>
          <w:bCs/>
          <w:sz w:val="20"/>
          <w:szCs w:val="20"/>
          <w:lang w:val="en-US"/>
        </w:rPr>
        <w:t>”</w:t>
      </w:r>
      <w:r w:rsidRPr="00EE4894">
        <w:rPr>
          <w:rFonts w:ascii="Verdana" w:hAnsi="Verdana" w:cs="Arial"/>
          <w:bCs/>
          <w:sz w:val="20"/>
          <w:szCs w:val="20"/>
          <w:lang w:val="bg-BG"/>
        </w:rPr>
        <w:t xml:space="preserve">, участниците попълват доставната цена на предложения от тях </w:t>
      </w:r>
      <w:r w:rsidR="00DB7E65">
        <w:rPr>
          <w:rFonts w:ascii="Verdana" w:hAnsi="Verdana" w:cs="Arial"/>
          <w:bCs/>
          <w:sz w:val="20"/>
          <w:szCs w:val="20"/>
          <w:lang w:val="bg-BG"/>
        </w:rPr>
        <w:t>трактор</w:t>
      </w:r>
      <w:r w:rsidRPr="00EE4894">
        <w:rPr>
          <w:rFonts w:ascii="Verdana" w:hAnsi="Verdana" w:cs="Arial"/>
          <w:bCs/>
          <w:sz w:val="20"/>
          <w:szCs w:val="20"/>
          <w:lang w:val="bg-BG"/>
        </w:rPr>
        <w:t xml:space="preserve">. </w:t>
      </w:r>
    </w:p>
    <w:p w14:paraId="3A8CFC64" w14:textId="700E3E59"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А – Доставна цена на 1 брой </w:t>
      </w:r>
      <w:r w:rsidR="00AA6C29">
        <w:rPr>
          <w:rFonts w:ascii="Verdana" w:hAnsi="Verdana" w:cs="Arial"/>
          <w:bCs/>
          <w:sz w:val="20"/>
          <w:szCs w:val="20"/>
          <w:lang w:val="bg-BG"/>
        </w:rPr>
        <w:t>трактор</w:t>
      </w:r>
      <w:r w:rsidRPr="00EE4894">
        <w:rPr>
          <w:rFonts w:ascii="Verdana" w:hAnsi="Verdana" w:cs="Arial"/>
          <w:bCs/>
          <w:sz w:val="20"/>
          <w:szCs w:val="20"/>
          <w:lang w:val="bg-BG"/>
        </w:rPr>
        <w:t xml:space="preserve"> в лв., без ДДС;</w:t>
      </w:r>
    </w:p>
    <w:p w14:paraId="4DBB4DDC" w14:textId="6EB60BBC"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В таблица „Сервизно обслужване”, участниците вписват стойността на сервизното /техническо/ обслужване на предложе</w:t>
      </w:r>
      <w:r w:rsidR="006D2B36">
        <w:rPr>
          <w:rFonts w:ascii="Verdana" w:hAnsi="Verdana" w:cs="Arial"/>
          <w:bCs/>
          <w:sz w:val="20"/>
          <w:szCs w:val="20"/>
          <w:lang w:val="bg-BG"/>
        </w:rPr>
        <w:t xml:space="preserve">ния </w:t>
      </w:r>
      <w:r w:rsidR="00956E2F">
        <w:rPr>
          <w:rFonts w:ascii="Verdana" w:hAnsi="Verdana" w:cs="Arial"/>
          <w:bCs/>
          <w:sz w:val="20"/>
          <w:szCs w:val="20"/>
          <w:lang w:val="bg-BG"/>
        </w:rPr>
        <w:t>трактор</w:t>
      </w:r>
      <w:r w:rsidR="006D2B36">
        <w:rPr>
          <w:rFonts w:ascii="Verdana" w:hAnsi="Verdana" w:cs="Arial"/>
          <w:bCs/>
          <w:sz w:val="20"/>
          <w:szCs w:val="20"/>
          <w:lang w:val="bg-BG"/>
        </w:rPr>
        <w:t xml:space="preserve"> за срок от </w:t>
      </w:r>
      <w:r w:rsidR="003D2B33">
        <w:rPr>
          <w:rFonts w:ascii="Verdana" w:hAnsi="Verdana" w:cs="Arial"/>
          <w:bCs/>
          <w:sz w:val="20"/>
          <w:szCs w:val="20"/>
          <w:lang w:val="bg-BG"/>
        </w:rPr>
        <w:t xml:space="preserve"> 2 години и </w:t>
      </w:r>
      <w:r w:rsidR="00956E2F">
        <w:rPr>
          <w:rFonts w:ascii="Verdana" w:hAnsi="Verdana" w:cs="Arial"/>
          <w:bCs/>
          <w:sz w:val="20"/>
          <w:szCs w:val="20"/>
          <w:lang w:val="bg-BG"/>
        </w:rPr>
        <w:t>2</w:t>
      </w:r>
      <w:r w:rsidR="006D2B36">
        <w:rPr>
          <w:rFonts w:ascii="Verdana" w:hAnsi="Verdana" w:cs="Arial"/>
          <w:bCs/>
          <w:sz w:val="20"/>
          <w:szCs w:val="20"/>
          <w:lang w:val="bg-BG"/>
        </w:rPr>
        <w:t>0</w:t>
      </w:r>
      <w:r w:rsidRPr="00EE4894">
        <w:rPr>
          <w:rFonts w:ascii="Verdana" w:hAnsi="Verdana" w:cs="Arial"/>
          <w:bCs/>
          <w:sz w:val="20"/>
          <w:szCs w:val="20"/>
          <w:lang w:val="bg-BG"/>
        </w:rPr>
        <w:t>00 моточаса работа. Ако производителят е предвид</w:t>
      </w:r>
      <w:r w:rsidR="006D2B36">
        <w:rPr>
          <w:rFonts w:ascii="Verdana" w:hAnsi="Verdana" w:cs="Arial"/>
          <w:bCs/>
          <w:sz w:val="20"/>
          <w:szCs w:val="20"/>
          <w:lang w:val="bg-BG"/>
        </w:rPr>
        <w:t>ил обслужване на т</w:t>
      </w:r>
      <w:r w:rsidR="00956E2F">
        <w:rPr>
          <w:rFonts w:ascii="Verdana" w:hAnsi="Verdana" w:cs="Arial"/>
          <w:bCs/>
          <w:sz w:val="20"/>
          <w:szCs w:val="20"/>
          <w:lang w:val="bg-BG"/>
        </w:rPr>
        <w:t>рактора</w:t>
      </w:r>
      <w:r w:rsidR="006D2B36">
        <w:rPr>
          <w:rFonts w:ascii="Verdana" w:hAnsi="Verdana" w:cs="Arial"/>
          <w:bCs/>
          <w:sz w:val="20"/>
          <w:szCs w:val="20"/>
          <w:lang w:val="bg-BG"/>
        </w:rPr>
        <w:t xml:space="preserve"> на </w:t>
      </w:r>
      <w:r w:rsidR="00956E2F">
        <w:rPr>
          <w:rFonts w:ascii="Verdana" w:hAnsi="Verdana" w:cs="Arial"/>
          <w:bCs/>
          <w:sz w:val="20"/>
          <w:szCs w:val="20"/>
          <w:lang w:val="bg-BG"/>
        </w:rPr>
        <w:t>2</w:t>
      </w:r>
      <w:r w:rsidR="006D2B36">
        <w:rPr>
          <w:rFonts w:ascii="Verdana" w:hAnsi="Verdana" w:cs="Arial"/>
          <w:bCs/>
          <w:sz w:val="20"/>
          <w:szCs w:val="20"/>
          <w:lang w:val="bg-BG"/>
        </w:rPr>
        <w:t>0</w:t>
      </w:r>
      <w:r w:rsidRPr="00EE4894">
        <w:rPr>
          <w:rFonts w:ascii="Verdana" w:hAnsi="Verdana" w:cs="Arial"/>
          <w:bCs/>
          <w:sz w:val="20"/>
          <w:szCs w:val="20"/>
          <w:lang w:val="bg-BG"/>
        </w:rPr>
        <w:t>00 моточаса, то Участника трябва да включи това обслужване в таблица „Сервизно обслужване”.</w:t>
      </w:r>
    </w:p>
    <w:p w14:paraId="2A1BB6E5" w14:textId="7F7C1887" w:rsidR="00DB6BFD"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Участниците следва да попълнят таблицата за сервизно обслужване, като описват всяко сервизно обслужване на </w:t>
      </w:r>
      <w:r w:rsidR="00D80878">
        <w:rPr>
          <w:rFonts w:ascii="Verdana" w:hAnsi="Verdana" w:cs="Arial"/>
          <w:bCs/>
          <w:sz w:val="20"/>
          <w:szCs w:val="20"/>
          <w:lang w:val="bg-BG"/>
        </w:rPr>
        <w:t>трактор</w:t>
      </w:r>
      <w:r w:rsidR="00DB7E65">
        <w:rPr>
          <w:rFonts w:ascii="Verdana" w:hAnsi="Verdana" w:cs="Arial"/>
          <w:bCs/>
          <w:sz w:val="20"/>
          <w:szCs w:val="20"/>
          <w:lang w:val="bg-BG"/>
        </w:rPr>
        <w:t>а</w:t>
      </w:r>
      <w:r w:rsidRPr="00EE4894">
        <w:rPr>
          <w:rFonts w:ascii="Verdana" w:hAnsi="Verdana" w:cs="Arial"/>
          <w:bCs/>
          <w:sz w:val="20"/>
          <w:szCs w:val="20"/>
          <w:lang w:val="bg-BG"/>
        </w:rPr>
        <w:t>, което е необходимо да</w:t>
      </w:r>
      <w:r w:rsidR="006D2B36">
        <w:rPr>
          <w:rFonts w:ascii="Verdana" w:hAnsi="Verdana" w:cs="Arial"/>
          <w:bCs/>
          <w:sz w:val="20"/>
          <w:szCs w:val="20"/>
          <w:lang w:val="bg-BG"/>
        </w:rPr>
        <w:t xml:space="preserve"> се извърши, до достигане на </w:t>
      </w:r>
      <w:r w:rsidR="00D80878">
        <w:rPr>
          <w:rFonts w:ascii="Verdana" w:hAnsi="Verdana" w:cs="Arial"/>
          <w:bCs/>
          <w:sz w:val="20"/>
          <w:szCs w:val="20"/>
          <w:lang w:val="bg-BG"/>
        </w:rPr>
        <w:t>2</w:t>
      </w:r>
      <w:r w:rsidR="006D2B36">
        <w:rPr>
          <w:rFonts w:ascii="Verdana" w:hAnsi="Verdana" w:cs="Arial"/>
          <w:bCs/>
          <w:sz w:val="20"/>
          <w:szCs w:val="20"/>
          <w:lang w:val="bg-BG"/>
        </w:rPr>
        <w:t>0</w:t>
      </w:r>
      <w:r w:rsidRPr="00EE4894">
        <w:rPr>
          <w:rFonts w:ascii="Verdana" w:hAnsi="Verdana" w:cs="Arial"/>
          <w:bCs/>
          <w:sz w:val="20"/>
          <w:szCs w:val="20"/>
          <w:lang w:val="bg-BG"/>
        </w:rPr>
        <w:t>00 моточаса работа в съответствие с предписанията и изискванията на производителя.</w:t>
      </w:r>
    </w:p>
    <w:p w14:paraId="0DF94745" w14:textId="03474858" w:rsid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В таблица „Сервизно обслужване” в колони „Наименование на консуматива или резервната част“ и „Единична цена на консуматива и резервната част, с включена отстъпка“ Участниците описват всички консумативи и резервни части, които ще се</w:t>
      </w:r>
      <w:r w:rsidR="00DB6BFD">
        <w:rPr>
          <w:rFonts w:ascii="Verdana" w:hAnsi="Verdana" w:cs="Arial"/>
          <w:bCs/>
          <w:sz w:val="20"/>
          <w:szCs w:val="20"/>
          <w:lang w:val="bg-BG"/>
        </w:rPr>
        <w:t xml:space="preserve"> използват за обслужвания до </w:t>
      </w:r>
      <w:r w:rsidR="00D80878">
        <w:rPr>
          <w:rFonts w:ascii="Verdana" w:hAnsi="Verdana" w:cs="Arial"/>
          <w:bCs/>
          <w:sz w:val="20"/>
          <w:szCs w:val="20"/>
          <w:lang w:val="bg-BG"/>
        </w:rPr>
        <w:t>2</w:t>
      </w:r>
      <w:r w:rsidR="00DB6BFD">
        <w:rPr>
          <w:rFonts w:ascii="Verdana" w:hAnsi="Verdana" w:cs="Arial"/>
          <w:bCs/>
          <w:sz w:val="20"/>
          <w:szCs w:val="20"/>
          <w:lang w:val="bg-BG"/>
        </w:rPr>
        <w:t>0</w:t>
      </w:r>
      <w:r w:rsidRPr="00EE4894">
        <w:rPr>
          <w:rFonts w:ascii="Verdana" w:hAnsi="Verdana" w:cs="Arial"/>
          <w:bCs/>
          <w:sz w:val="20"/>
          <w:szCs w:val="20"/>
          <w:lang w:val="bg-BG"/>
        </w:rPr>
        <w:t>00 моточаса и техните цени. Ако дадена резервна част или консуматив не се използва в текущо сервизно обслужване</w:t>
      </w:r>
      <w:r w:rsidR="00AC299F">
        <w:rPr>
          <w:rFonts w:ascii="Verdana" w:hAnsi="Verdana" w:cs="Arial"/>
          <w:bCs/>
          <w:sz w:val="20"/>
          <w:szCs w:val="20"/>
          <w:lang w:val="bg-BG"/>
        </w:rPr>
        <w:t>,</w:t>
      </w:r>
      <w:r w:rsidRPr="00EE4894">
        <w:rPr>
          <w:rFonts w:ascii="Verdana" w:hAnsi="Verdana" w:cs="Arial"/>
          <w:bCs/>
          <w:sz w:val="20"/>
          <w:szCs w:val="20"/>
          <w:lang w:val="bg-BG"/>
        </w:rPr>
        <w:t xml:space="preserve"> то Участник</w:t>
      </w:r>
      <w:r w:rsidR="00AC299F">
        <w:rPr>
          <w:rFonts w:ascii="Verdana" w:hAnsi="Verdana" w:cs="Arial"/>
          <w:bCs/>
          <w:sz w:val="20"/>
          <w:szCs w:val="20"/>
          <w:lang w:val="bg-BG"/>
        </w:rPr>
        <w:t>ът</w:t>
      </w:r>
      <w:r w:rsidRPr="00EE4894">
        <w:rPr>
          <w:rFonts w:ascii="Verdana" w:hAnsi="Verdana" w:cs="Arial"/>
          <w:bCs/>
          <w:sz w:val="20"/>
          <w:szCs w:val="20"/>
          <w:lang w:val="bg-BG"/>
        </w:rPr>
        <w:t xml:space="preserve">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числото 0.</w:t>
      </w:r>
    </w:p>
    <w:p w14:paraId="2F2FD77E" w14:textId="2234ED29" w:rsidR="00EE4894" w:rsidRPr="00612C4C" w:rsidRDefault="00EE4894" w:rsidP="00A25E96">
      <w:pPr>
        <w:keepLines/>
        <w:spacing w:before="120" w:after="120"/>
        <w:jc w:val="both"/>
        <w:rPr>
          <w:rFonts w:ascii="Verdana" w:hAnsi="Verdana" w:cs="Arial"/>
          <w:bCs/>
          <w:sz w:val="20"/>
          <w:szCs w:val="20"/>
          <w:lang w:val="en-US"/>
        </w:rPr>
      </w:pPr>
      <w:r w:rsidRPr="00EE4894">
        <w:rPr>
          <w:rFonts w:ascii="Verdana" w:hAnsi="Verdana" w:cs="Arial"/>
          <w:bCs/>
          <w:sz w:val="20"/>
          <w:szCs w:val="20"/>
          <w:lang w:val="bg-BG"/>
        </w:rPr>
        <w:t>Критерий за извършване на сервизно обслужване е показанието на моточасовника на т</w:t>
      </w:r>
      <w:r w:rsidR="007A0A1E">
        <w:rPr>
          <w:rFonts w:ascii="Verdana" w:hAnsi="Verdana" w:cs="Arial"/>
          <w:bCs/>
          <w:sz w:val="20"/>
          <w:szCs w:val="20"/>
          <w:lang w:val="bg-BG"/>
        </w:rPr>
        <w:t>рактора</w:t>
      </w:r>
      <w:r w:rsidRPr="00EE4894">
        <w:rPr>
          <w:rFonts w:ascii="Verdana" w:hAnsi="Verdana" w:cs="Arial"/>
          <w:bCs/>
          <w:sz w:val="20"/>
          <w:szCs w:val="20"/>
          <w:lang w:val="bg-BG"/>
        </w:rPr>
        <w:t>.</w:t>
      </w:r>
    </w:p>
    <w:p w14:paraId="596AC3CE" w14:textId="2356A331"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Стойността на сервизното обслужване на т</w:t>
      </w:r>
      <w:r w:rsidR="007A0A1E">
        <w:rPr>
          <w:rFonts w:ascii="Verdana" w:hAnsi="Verdana" w:cs="Arial"/>
          <w:bCs/>
          <w:sz w:val="20"/>
          <w:szCs w:val="20"/>
          <w:lang w:val="bg-BG"/>
        </w:rPr>
        <w:t>рактора</w:t>
      </w:r>
      <w:r w:rsidRPr="00EE4894">
        <w:rPr>
          <w:rFonts w:ascii="Verdana" w:hAnsi="Verdana" w:cs="Arial"/>
          <w:bCs/>
          <w:sz w:val="20"/>
          <w:szCs w:val="20"/>
          <w:lang w:val="bg-BG"/>
        </w:rPr>
        <w:t xml:space="preserve"> се формира по следната формула:</w:t>
      </w:r>
    </w:p>
    <w:p w14:paraId="6FE6972A"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СО = (СО1+СО2+…СОn) където:</w:t>
      </w:r>
    </w:p>
    <w:p w14:paraId="7C422495" w14:textId="2DF8F598"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СОn – стойността на разходите за съответното n на брой сервизно обслужване на т</w:t>
      </w:r>
      <w:r w:rsidR="00B3536E">
        <w:rPr>
          <w:rFonts w:ascii="Verdana" w:hAnsi="Verdana" w:cs="Arial"/>
          <w:bCs/>
          <w:sz w:val="20"/>
          <w:szCs w:val="20"/>
          <w:lang w:val="bg-BG"/>
        </w:rPr>
        <w:t>рактора</w:t>
      </w:r>
      <w:r w:rsidR="006F71AC">
        <w:rPr>
          <w:rFonts w:ascii="Verdana" w:hAnsi="Verdana" w:cs="Arial"/>
          <w:bCs/>
          <w:sz w:val="20"/>
          <w:szCs w:val="20"/>
          <w:lang w:val="bg-BG"/>
        </w:rPr>
        <w:t>,</w:t>
      </w:r>
      <w:r w:rsidRPr="00EE4894">
        <w:rPr>
          <w:rFonts w:ascii="Verdana" w:hAnsi="Verdana" w:cs="Arial"/>
          <w:bCs/>
          <w:sz w:val="20"/>
          <w:szCs w:val="20"/>
          <w:lang w:val="bg-BG"/>
        </w:rPr>
        <w:t xml:space="preserve"> съгласно предписанията на производителя, където n е броят </w:t>
      </w:r>
      <w:r w:rsidR="00DB6BFD">
        <w:rPr>
          <w:rFonts w:ascii="Verdana" w:hAnsi="Verdana" w:cs="Arial"/>
          <w:bCs/>
          <w:sz w:val="20"/>
          <w:szCs w:val="20"/>
          <w:lang w:val="bg-BG"/>
        </w:rPr>
        <w:t xml:space="preserve">на сервизните обслужвания до </w:t>
      </w:r>
      <w:r w:rsidR="00B3536E">
        <w:rPr>
          <w:rFonts w:ascii="Verdana" w:hAnsi="Verdana" w:cs="Arial"/>
          <w:bCs/>
          <w:sz w:val="20"/>
          <w:szCs w:val="20"/>
          <w:lang w:val="bg-BG"/>
        </w:rPr>
        <w:t>2</w:t>
      </w:r>
      <w:r w:rsidR="00DB6BFD">
        <w:rPr>
          <w:rFonts w:ascii="Verdana" w:hAnsi="Verdana" w:cs="Arial"/>
          <w:bCs/>
          <w:sz w:val="20"/>
          <w:szCs w:val="20"/>
          <w:lang w:val="bg-BG"/>
        </w:rPr>
        <w:t>0</w:t>
      </w:r>
      <w:r w:rsidRPr="00EE4894">
        <w:rPr>
          <w:rFonts w:ascii="Verdana" w:hAnsi="Verdana" w:cs="Arial"/>
          <w:bCs/>
          <w:sz w:val="20"/>
          <w:szCs w:val="20"/>
          <w:lang w:val="bg-BG"/>
        </w:rPr>
        <w:t>00 моточаса работа. Всеки разход за сервизно обслужване СОn е равен на сбора от разходите за консумативи и резервни части, и разходите за труд СОn =(РКРn+РТn).</w:t>
      </w:r>
    </w:p>
    <w:p w14:paraId="56C9B474" w14:textId="77777777" w:rsidR="00FF24A7"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РКРn – сума от стойностите на разходите за консумативи и резервни части за n-тото сервизно обслужване/в лв без ДДС/</w:t>
      </w:r>
      <w:r w:rsidR="00FF24A7">
        <w:rPr>
          <w:rFonts w:ascii="Verdana" w:hAnsi="Verdana" w:cs="Arial"/>
          <w:bCs/>
          <w:sz w:val="20"/>
          <w:szCs w:val="20"/>
          <w:lang w:val="bg-BG"/>
        </w:rPr>
        <w:t xml:space="preserve">. </w:t>
      </w:r>
      <w:r w:rsidRPr="00EE4894">
        <w:rPr>
          <w:rFonts w:ascii="Verdana" w:hAnsi="Verdana" w:cs="Arial"/>
          <w:bCs/>
          <w:sz w:val="20"/>
          <w:szCs w:val="20"/>
          <w:lang w:val="bg-BG"/>
        </w:rPr>
        <w:t>Участниците следва да опишат всички резервни части и консумативи, които щ</w:t>
      </w:r>
      <w:r w:rsidR="00DB6BFD">
        <w:rPr>
          <w:rFonts w:ascii="Verdana" w:hAnsi="Verdana" w:cs="Arial"/>
          <w:bCs/>
          <w:sz w:val="20"/>
          <w:szCs w:val="20"/>
          <w:lang w:val="bg-BG"/>
        </w:rPr>
        <w:t xml:space="preserve">е бъдат подменени за срок от </w:t>
      </w:r>
      <w:r w:rsidR="003904FD">
        <w:rPr>
          <w:rFonts w:ascii="Verdana" w:hAnsi="Verdana" w:cs="Arial"/>
          <w:bCs/>
          <w:sz w:val="20"/>
          <w:szCs w:val="20"/>
          <w:lang w:val="bg-BG"/>
        </w:rPr>
        <w:t>2</w:t>
      </w:r>
      <w:r w:rsidR="00DB6BFD">
        <w:rPr>
          <w:rFonts w:ascii="Verdana" w:hAnsi="Verdana" w:cs="Arial"/>
          <w:bCs/>
          <w:sz w:val="20"/>
          <w:szCs w:val="20"/>
          <w:lang w:val="bg-BG"/>
        </w:rPr>
        <w:t>0</w:t>
      </w:r>
      <w:r w:rsidRPr="00EE4894">
        <w:rPr>
          <w:rFonts w:ascii="Verdana" w:hAnsi="Verdana" w:cs="Arial"/>
          <w:bCs/>
          <w:sz w:val="20"/>
          <w:szCs w:val="20"/>
          <w:lang w:val="bg-BG"/>
        </w:rPr>
        <w:t xml:space="preserve">00 моточаса работа. </w:t>
      </w:r>
    </w:p>
    <w:p w14:paraId="108271ED" w14:textId="131CB6B0" w:rsidR="00EE4894" w:rsidRPr="00EE4894" w:rsidRDefault="00EE4894" w:rsidP="00A25E96">
      <w:pPr>
        <w:keepLines/>
        <w:spacing w:before="120" w:after="120"/>
        <w:jc w:val="both"/>
        <w:rPr>
          <w:rFonts w:ascii="Verdana" w:hAnsi="Verdana" w:cs="Arial"/>
          <w:bCs/>
          <w:sz w:val="20"/>
          <w:szCs w:val="20"/>
          <w:lang w:val="bg-BG"/>
        </w:rPr>
      </w:pPr>
      <w:r w:rsidRPr="0074101F">
        <w:rPr>
          <w:rFonts w:ascii="Verdana" w:hAnsi="Verdana" w:cs="Arial"/>
          <w:bCs/>
          <w:sz w:val="20"/>
          <w:szCs w:val="20"/>
          <w:u w:val="single"/>
          <w:lang w:val="bg-BG"/>
        </w:rPr>
        <w:t>Предложените от участника цени за консумативи и резервни части остават постоянни за срока на договора и не подлежат на промяна.</w:t>
      </w:r>
    </w:p>
    <w:p w14:paraId="77594612" w14:textId="4F992AAB"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РТn - стойността на труда за всяко n на брой сервизно обслужван</w:t>
      </w:r>
      <w:r w:rsidR="00DB6BFD">
        <w:rPr>
          <w:rFonts w:ascii="Verdana" w:hAnsi="Verdana" w:cs="Arial"/>
          <w:bCs/>
          <w:sz w:val="20"/>
          <w:szCs w:val="20"/>
          <w:lang w:val="bg-BG"/>
        </w:rPr>
        <w:t xml:space="preserve">е за срока от </w:t>
      </w:r>
      <w:r w:rsidR="003904FD">
        <w:rPr>
          <w:rFonts w:ascii="Verdana" w:hAnsi="Verdana" w:cs="Arial"/>
          <w:bCs/>
          <w:sz w:val="20"/>
          <w:szCs w:val="20"/>
          <w:lang w:val="bg-BG"/>
        </w:rPr>
        <w:t>2</w:t>
      </w:r>
      <w:r w:rsidR="00DB6BFD">
        <w:rPr>
          <w:rFonts w:ascii="Verdana" w:hAnsi="Verdana" w:cs="Arial"/>
          <w:bCs/>
          <w:sz w:val="20"/>
          <w:szCs w:val="20"/>
          <w:lang w:val="bg-BG"/>
        </w:rPr>
        <w:t>0</w:t>
      </w:r>
      <w:r w:rsidRPr="00EE4894">
        <w:rPr>
          <w:rFonts w:ascii="Verdana" w:hAnsi="Verdana" w:cs="Arial"/>
          <w:bCs/>
          <w:sz w:val="20"/>
          <w:szCs w:val="20"/>
          <w:lang w:val="bg-BG"/>
        </w:rPr>
        <w:t>00 моточаса работа, която цена остава постоянна за срока на договора</w:t>
      </w:r>
      <w:r w:rsidR="00FF24A7">
        <w:rPr>
          <w:rFonts w:ascii="Verdana" w:hAnsi="Verdana" w:cs="Arial"/>
          <w:bCs/>
          <w:sz w:val="20"/>
          <w:szCs w:val="20"/>
          <w:lang w:val="bg-BG"/>
        </w:rPr>
        <w:t>.</w:t>
      </w:r>
    </w:p>
    <w:p w14:paraId="36E20A7D"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Таблица „Сервизно обслужване“ в </w:t>
      </w:r>
      <w:r w:rsidRPr="0074101F">
        <w:rPr>
          <w:rFonts w:ascii="Verdana" w:hAnsi="Verdana" w:cs="Arial"/>
          <w:bCs/>
          <w:sz w:val="20"/>
          <w:szCs w:val="20"/>
          <w:lang w:val="bg-BG"/>
        </w:rPr>
        <w:t>клетките „</w:t>
      </w:r>
      <w:r w:rsidRPr="00ED048D">
        <w:rPr>
          <w:rFonts w:ascii="Verdana" w:hAnsi="Verdana" w:cs="Arial"/>
          <w:bCs/>
          <w:sz w:val="20"/>
          <w:szCs w:val="20"/>
          <w:lang w:val="bg-BG"/>
        </w:rPr>
        <w:t>Сервизно обслужване n (СОn)</w:t>
      </w:r>
      <w:r w:rsidRPr="0074101F">
        <w:rPr>
          <w:rFonts w:ascii="Verdana" w:hAnsi="Verdana" w:cs="Arial"/>
          <w:bCs/>
          <w:sz w:val="20"/>
          <w:szCs w:val="20"/>
          <w:lang w:val="bg-BG"/>
        </w:rPr>
        <w:t xml:space="preserve"> при</w:t>
      </w:r>
      <w:r w:rsidRPr="00EE4894">
        <w:rPr>
          <w:rFonts w:ascii="Verdana" w:hAnsi="Verdana" w:cs="Arial"/>
          <w:bCs/>
          <w:sz w:val="20"/>
          <w:szCs w:val="20"/>
          <w:lang w:val="bg-BG"/>
        </w:rPr>
        <w:t xml:space="preserve"> показание на моточасовника Участникът трябва да посочи на мястото на многоточието показанието на моточасовника за извършване на съответното сервизно обслужване. </w:t>
      </w:r>
    </w:p>
    <w:p w14:paraId="18B93142" w14:textId="7E0086D9" w:rsidR="00EE4894" w:rsidRPr="0074101F" w:rsidRDefault="00EE4894" w:rsidP="00A25E96">
      <w:pPr>
        <w:keepLines/>
        <w:spacing w:before="120" w:after="120"/>
        <w:jc w:val="both"/>
        <w:rPr>
          <w:rFonts w:ascii="Verdana" w:hAnsi="Verdana" w:cs="Arial"/>
          <w:bCs/>
          <w:sz w:val="20"/>
          <w:szCs w:val="20"/>
          <w:lang w:val="en-US"/>
        </w:rPr>
      </w:pPr>
      <w:r w:rsidRPr="00EE4894">
        <w:rPr>
          <w:rFonts w:ascii="Verdana" w:hAnsi="Verdana" w:cs="Arial"/>
          <w:bCs/>
          <w:sz w:val="20"/>
          <w:szCs w:val="20"/>
          <w:lang w:val="bg-BG"/>
        </w:rPr>
        <w:t xml:space="preserve">В таблица „Сервизно обслужване”, Участниците попълват и Отстъпка в % от цените на консумативи и резервни части при </w:t>
      </w:r>
      <w:r w:rsidR="004C7030">
        <w:rPr>
          <w:rFonts w:ascii="Verdana" w:hAnsi="Verdana" w:cs="Arial"/>
          <w:bCs/>
          <w:sz w:val="20"/>
          <w:szCs w:val="20"/>
          <w:lang w:val="bg-BG"/>
        </w:rPr>
        <w:t xml:space="preserve">споделената гаранция и </w:t>
      </w:r>
      <w:r w:rsidR="008874CE">
        <w:rPr>
          <w:rFonts w:ascii="Verdana" w:hAnsi="Verdana" w:cs="Arial"/>
          <w:bCs/>
          <w:sz w:val="20"/>
          <w:szCs w:val="20"/>
          <w:lang w:val="bg-BG"/>
        </w:rPr>
        <w:t>извън</w:t>
      </w:r>
      <w:r w:rsidR="008874CE" w:rsidRPr="00EE4894">
        <w:rPr>
          <w:rFonts w:ascii="Verdana" w:hAnsi="Verdana" w:cs="Arial"/>
          <w:bCs/>
          <w:sz w:val="20"/>
          <w:szCs w:val="20"/>
          <w:lang w:val="bg-BG"/>
        </w:rPr>
        <w:t xml:space="preserve">гаранционното </w:t>
      </w:r>
      <w:r w:rsidRPr="00EE4894">
        <w:rPr>
          <w:rFonts w:ascii="Verdana" w:hAnsi="Verdana" w:cs="Arial"/>
          <w:bCs/>
          <w:sz w:val="20"/>
          <w:szCs w:val="20"/>
          <w:lang w:val="bg-BG"/>
        </w:rPr>
        <w:t>обслужване и ремонт на т</w:t>
      </w:r>
      <w:r w:rsidR="004C7030">
        <w:rPr>
          <w:rFonts w:ascii="Verdana" w:hAnsi="Verdana" w:cs="Arial"/>
          <w:bCs/>
          <w:sz w:val="20"/>
          <w:szCs w:val="20"/>
          <w:lang w:val="bg-BG"/>
        </w:rPr>
        <w:t>рактора</w:t>
      </w:r>
      <w:r w:rsidRPr="00EE4894">
        <w:rPr>
          <w:rFonts w:ascii="Verdana" w:hAnsi="Verdana" w:cs="Arial"/>
          <w:bCs/>
          <w:sz w:val="20"/>
          <w:szCs w:val="20"/>
          <w:lang w:val="bg-BG"/>
        </w:rPr>
        <w:t xml:space="preserve"> </w:t>
      </w:r>
      <w:r w:rsidRPr="00FD2C94">
        <w:rPr>
          <w:rFonts w:ascii="Verdana" w:hAnsi="Verdana" w:cs="Arial"/>
          <w:b/>
          <w:bCs/>
          <w:sz w:val="20"/>
          <w:szCs w:val="20"/>
          <w:lang w:val="bg-BG"/>
        </w:rPr>
        <w:t>О</w:t>
      </w:r>
      <w:r w:rsidRPr="00EE4894">
        <w:rPr>
          <w:rFonts w:ascii="Verdana" w:hAnsi="Verdana" w:cs="Arial"/>
          <w:bCs/>
          <w:sz w:val="20"/>
          <w:szCs w:val="20"/>
          <w:lang w:val="bg-BG"/>
        </w:rPr>
        <w:t xml:space="preserve">, както и Отстъпка в % от цените за труд при </w:t>
      </w:r>
      <w:r w:rsidR="00BF08DC">
        <w:rPr>
          <w:rFonts w:ascii="Verdana" w:hAnsi="Verdana" w:cs="Arial"/>
          <w:bCs/>
          <w:sz w:val="20"/>
          <w:szCs w:val="20"/>
          <w:lang w:val="bg-BG"/>
        </w:rPr>
        <w:t xml:space="preserve">споделената гаранция и </w:t>
      </w:r>
      <w:r w:rsidR="008874CE">
        <w:rPr>
          <w:rFonts w:ascii="Verdana" w:hAnsi="Verdana" w:cs="Arial"/>
          <w:bCs/>
          <w:sz w:val="20"/>
          <w:szCs w:val="20"/>
          <w:lang w:val="bg-BG"/>
        </w:rPr>
        <w:t>извън</w:t>
      </w:r>
      <w:r w:rsidR="008874CE" w:rsidRPr="00EE4894">
        <w:rPr>
          <w:rFonts w:ascii="Verdana" w:hAnsi="Verdana" w:cs="Arial"/>
          <w:bCs/>
          <w:sz w:val="20"/>
          <w:szCs w:val="20"/>
          <w:lang w:val="bg-BG"/>
        </w:rPr>
        <w:t xml:space="preserve">гаранционно </w:t>
      </w:r>
      <w:r w:rsidRPr="00EE4894">
        <w:rPr>
          <w:rFonts w:ascii="Verdana" w:hAnsi="Verdana" w:cs="Arial"/>
          <w:bCs/>
          <w:sz w:val="20"/>
          <w:szCs w:val="20"/>
          <w:lang w:val="bg-BG"/>
        </w:rPr>
        <w:t>обслужване и ремонт на т</w:t>
      </w:r>
      <w:r w:rsidR="00BF08DC">
        <w:rPr>
          <w:rFonts w:ascii="Verdana" w:hAnsi="Verdana" w:cs="Arial"/>
          <w:bCs/>
          <w:sz w:val="20"/>
          <w:szCs w:val="20"/>
          <w:lang w:val="bg-BG"/>
        </w:rPr>
        <w:t>рактора</w:t>
      </w:r>
      <w:r w:rsidRPr="00EE4894">
        <w:rPr>
          <w:rFonts w:ascii="Verdana" w:hAnsi="Verdana" w:cs="Arial"/>
          <w:bCs/>
          <w:sz w:val="20"/>
          <w:szCs w:val="20"/>
          <w:lang w:val="bg-BG"/>
        </w:rPr>
        <w:t xml:space="preserve"> – </w:t>
      </w:r>
      <w:r w:rsidRPr="0074101F">
        <w:rPr>
          <w:rFonts w:ascii="Verdana" w:hAnsi="Verdana" w:cs="Arial"/>
          <w:b/>
          <w:bCs/>
          <w:sz w:val="20"/>
          <w:szCs w:val="20"/>
          <w:lang w:val="bg-BG"/>
        </w:rPr>
        <w:t>Т</w:t>
      </w:r>
      <w:r w:rsidRPr="00EE4894">
        <w:rPr>
          <w:rFonts w:ascii="Verdana" w:hAnsi="Verdana" w:cs="Arial"/>
          <w:bCs/>
          <w:sz w:val="20"/>
          <w:szCs w:val="20"/>
          <w:lang w:val="bg-BG"/>
        </w:rPr>
        <w:t>.</w:t>
      </w:r>
      <w:r w:rsidR="00F87011">
        <w:rPr>
          <w:rFonts w:ascii="Verdana" w:hAnsi="Verdana" w:cs="Arial"/>
          <w:bCs/>
          <w:sz w:val="20"/>
          <w:szCs w:val="20"/>
          <w:lang w:val="en-US"/>
        </w:rPr>
        <w:t xml:space="preserve"> </w:t>
      </w:r>
      <w:r w:rsidR="00F87011">
        <w:rPr>
          <w:rFonts w:ascii="Verdana" w:hAnsi="Verdana" w:cs="Arial"/>
          <w:bCs/>
          <w:sz w:val="20"/>
          <w:szCs w:val="20"/>
          <w:lang w:val="bg-BG"/>
        </w:rPr>
        <w:t xml:space="preserve">В таблица </w:t>
      </w:r>
      <w:r w:rsidR="00F87011" w:rsidRPr="00EE4894">
        <w:rPr>
          <w:rFonts w:ascii="Verdana" w:hAnsi="Verdana" w:cs="Arial"/>
          <w:bCs/>
          <w:sz w:val="20"/>
          <w:szCs w:val="20"/>
          <w:lang w:val="bg-BG"/>
        </w:rPr>
        <w:t xml:space="preserve"> „Сервизно обслужване”, Участниците попълват и</w:t>
      </w:r>
      <w:r w:rsidR="00F87011">
        <w:rPr>
          <w:rFonts w:ascii="Verdana" w:hAnsi="Verdana" w:cs="Arial"/>
          <w:bCs/>
          <w:sz w:val="20"/>
          <w:szCs w:val="20"/>
          <w:lang w:val="bg-BG"/>
        </w:rPr>
        <w:t xml:space="preserve"> </w:t>
      </w:r>
      <w:r w:rsidR="00F87011" w:rsidRPr="00F87011">
        <w:rPr>
          <w:rFonts w:ascii="Verdana" w:hAnsi="Verdana" w:cs="Arial"/>
          <w:bCs/>
          <w:sz w:val="20"/>
          <w:szCs w:val="20"/>
          <w:lang w:val="bg-BG"/>
        </w:rPr>
        <w:t>Цена на километър в лева</w:t>
      </w:r>
      <w:r w:rsidR="00920C20">
        <w:rPr>
          <w:rFonts w:ascii="Verdana" w:hAnsi="Verdana" w:cs="Arial"/>
          <w:bCs/>
          <w:sz w:val="20"/>
          <w:szCs w:val="20"/>
          <w:lang w:val="bg-BG"/>
        </w:rPr>
        <w:t xml:space="preserve"> без ДДС</w:t>
      </w:r>
      <w:r w:rsidR="00F87011" w:rsidRPr="00F87011">
        <w:rPr>
          <w:rFonts w:ascii="Verdana" w:hAnsi="Verdana" w:cs="Arial"/>
          <w:bCs/>
          <w:sz w:val="20"/>
          <w:szCs w:val="20"/>
          <w:lang w:val="bg-BG"/>
        </w:rPr>
        <w:t xml:space="preserve">   при посещение на мобилна група на място при Възложителя  -  </w:t>
      </w:r>
      <w:r w:rsidR="00F87011" w:rsidRPr="0074101F">
        <w:rPr>
          <w:rFonts w:ascii="Verdana" w:hAnsi="Verdana" w:cs="Arial"/>
          <w:b/>
          <w:bCs/>
          <w:sz w:val="20"/>
          <w:szCs w:val="20"/>
          <w:lang w:val="bg-BG"/>
        </w:rPr>
        <w:t>М</w:t>
      </w:r>
      <w:r w:rsidR="00F87011">
        <w:rPr>
          <w:rFonts w:ascii="Verdana" w:hAnsi="Verdana" w:cs="Arial"/>
          <w:bCs/>
          <w:sz w:val="20"/>
          <w:szCs w:val="20"/>
          <w:lang w:val="bg-BG"/>
        </w:rPr>
        <w:t>.</w:t>
      </w:r>
    </w:p>
    <w:p w14:paraId="13A36E45" w14:textId="3CA6527A"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lastRenderedPageBreak/>
        <w:t>Крайната оценка (КО) „Ценово предложение и сервизно обслужване” на всеки допуснат участник се получава</w:t>
      </w:r>
      <w:r w:rsidR="00C82229">
        <w:rPr>
          <w:rFonts w:ascii="Verdana" w:hAnsi="Verdana" w:cs="Arial"/>
          <w:bCs/>
          <w:sz w:val="20"/>
          <w:szCs w:val="20"/>
          <w:lang w:val="bg-BG"/>
        </w:rPr>
        <w:t>,</w:t>
      </w:r>
      <w:r w:rsidRPr="00EE4894">
        <w:rPr>
          <w:rFonts w:ascii="Verdana" w:hAnsi="Verdana" w:cs="Arial"/>
          <w:bCs/>
          <w:sz w:val="20"/>
          <w:szCs w:val="20"/>
          <w:lang w:val="bg-BG"/>
        </w:rPr>
        <w:t xml:space="preserve"> като </w:t>
      </w:r>
      <w:r w:rsidR="00474E54" w:rsidRPr="00EE4894">
        <w:rPr>
          <w:rFonts w:ascii="Verdana" w:hAnsi="Verdana" w:cs="Arial"/>
          <w:bCs/>
          <w:sz w:val="20"/>
          <w:szCs w:val="20"/>
          <w:lang w:val="bg-BG"/>
        </w:rPr>
        <w:t xml:space="preserve">сбор от стойността </w:t>
      </w:r>
      <w:r w:rsidR="00474E54">
        <w:rPr>
          <w:rFonts w:ascii="Verdana" w:hAnsi="Verdana" w:cs="Arial"/>
          <w:bCs/>
          <w:sz w:val="20"/>
          <w:szCs w:val="20"/>
          <w:lang w:val="bg-BG"/>
        </w:rPr>
        <w:t>в клетка „</w:t>
      </w:r>
      <w:r w:rsidR="00474E54" w:rsidRPr="005C5667">
        <w:rPr>
          <w:rFonts w:ascii="Verdana" w:hAnsi="Verdana" w:cs="Arial"/>
          <w:bCs/>
          <w:sz w:val="20"/>
          <w:szCs w:val="20"/>
          <w:lang w:val="bg-BG"/>
        </w:rPr>
        <w:t>Доставна цена лв без ДДС</w:t>
      </w:r>
      <w:r w:rsidR="00474E54">
        <w:rPr>
          <w:rFonts w:ascii="Verdana" w:hAnsi="Verdana" w:cs="Arial"/>
          <w:bCs/>
          <w:sz w:val="20"/>
          <w:szCs w:val="20"/>
          <w:lang w:val="bg-BG"/>
        </w:rPr>
        <w:t xml:space="preserve">“ (А) </w:t>
      </w:r>
      <w:r w:rsidR="00474E54" w:rsidRPr="00EE4894">
        <w:rPr>
          <w:rFonts w:ascii="Verdana" w:hAnsi="Verdana" w:cs="Arial"/>
          <w:bCs/>
          <w:sz w:val="20"/>
          <w:szCs w:val="20"/>
          <w:lang w:val="bg-BG"/>
        </w:rPr>
        <w:t>на таблица „Ценова таблица“</w:t>
      </w:r>
      <w:r w:rsidR="00474E54">
        <w:rPr>
          <w:rFonts w:ascii="Verdana" w:hAnsi="Verdana" w:cs="Arial"/>
          <w:bCs/>
          <w:sz w:val="20"/>
          <w:szCs w:val="20"/>
          <w:lang w:val="bg-BG"/>
        </w:rPr>
        <w:t xml:space="preserve"> </w:t>
      </w:r>
      <w:r w:rsidR="00474E54" w:rsidRPr="00EE4894">
        <w:rPr>
          <w:rFonts w:ascii="Verdana" w:hAnsi="Verdana" w:cs="Arial"/>
          <w:bCs/>
          <w:sz w:val="20"/>
          <w:szCs w:val="20"/>
          <w:lang w:val="bg-BG"/>
        </w:rPr>
        <w:t xml:space="preserve"> и стойността на клетка „Общо разходи за сер</w:t>
      </w:r>
      <w:r w:rsidR="00474E54">
        <w:rPr>
          <w:rFonts w:ascii="Verdana" w:hAnsi="Verdana" w:cs="Arial"/>
          <w:bCs/>
          <w:sz w:val="20"/>
          <w:szCs w:val="20"/>
          <w:lang w:val="bg-BG"/>
        </w:rPr>
        <w:t>визно обслужване</w:t>
      </w:r>
      <w:r w:rsidR="00DD1D03">
        <w:rPr>
          <w:rFonts w:ascii="Verdana" w:hAnsi="Verdana" w:cs="Arial"/>
          <w:bCs/>
          <w:sz w:val="20"/>
          <w:szCs w:val="20"/>
          <w:lang w:val="bg-BG"/>
        </w:rPr>
        <w:t xml:space="preserve"> на трактора</w:t>
      </w:r>
      <w:r w:rsidR="00474E54">
        <w:rPr>
          <w:rFonts w:ascii="Verdana" w:hAnsi="Verdana" w:cs="Arial"/>
          <w:bCs/>
          <w:sz w:val="20"/>
          <w:szCs w:val="20"/>
          <w:lang w:val="bg-BG"/>
        </w:rPr>
        <w:t xml:space="preserve"> </w:t>
      </w:r>
      <w:r w:rsidR="00E14D42">
        <w:rPr>
          <w:rFonts w:ascii="Verdana" w:hAnsi="Verdana" w:cs="Arial"/>
          <w:bCs/>
          <w:sz w:val="20"/>
          <w:szCs w:val="20"/>
          <w:lang w:val="bg-BG"/>
        </w:rPr>
        <w:t>за период от</w:t>
      </w:r>
      <w:r w:rsidR="00FF24A7">
        <w:rPr>
          <w:rFonts w:ascii="Verdana" w:hAnsi="Verdana" w:cs="Arial"/>
          <w:bCs/>
          <w:sz w:val="20"/>
          <w:szCs w:val="20"/>
          <w:lang w:val="bg-BG"/>
        </w:rPr>
        <w:t xml:space="preserve"> </w:t>
      </w:r>
      <w:r w:rsidR="00E14D42">
        <w:rPr>
          <w:rFonts w:ascii="Verdana" w:hAnsi="Verdana" w:cs="Arial"/>
          <w:bCs/>
          <w:sz w:val="20"/>
          <w:szCs w:val="20"/>
          <w:lang w:val="bg-BG"/>
        </w:rPr>
        <w:t>2</w:t>
      </w:r>
      <w:r w:rsidR="00474E54" w:rsidRPr="00474E54">
        <w:rPr>
          <w:rFonts w:ascii="Verdana" w:hAnsi="Verdana" w:cs="Arial"/>
          <w:bCs/>
          <w:sz w:val="20"/>
          <w:szCs w:val="20"/>
          <w:lang w:val="bg-BG"/>
        </w:rPr>
        <w:t>000 моточаса работа СО=(СО1+СО2...+СОn</w:t>
      </w:r>
      <w:r w:rsidR="00474E54" w:rsidRPr="008627BB">
        <w:rPr>
          <w:rFonts w:ascii="Verdana" w:hAnsi="Verdana" w:cs="Arial"/>
          <w:bCs/>
          <w:sz w:val="20"/>
          <w:szCs w:val="20"/>
          <w:lang w:val="bg-BG"/>
        </w:rPr>
        <w:t>)</w:t>
      </w:r>
      <w:r w:rsidR="00474E54" w:rsidRPr="00ED048D">
        <w:rPr>
          <w:rFonts w:ascii="Verdana" w:hAnsi="Verdana" w:cs="Arial"/>
          <w:bCs/>
          <w:sz w:val="20"/>
          <w:szCs w:val="20"/>
          <w:lang w:val="bg-BG"/>
        </w:rPr>
        <w:t xml:space="preserve">“ </w:t>
      </w:r>
      <w:r w:rsidRPr="00ED048D">
        <w:rPr>
          <w:rFonts w:ascii="Verdana" w:hAnsi="Verdana" w:cs="Arial"/>
          <w:bCs/>
          <w:sz w:val="20"/>
          <w:szCs w:val="20"/>
          <w:lang w:val="bg-BG"/>
        </w:rPr>
        <w:t>(КО=А+СО)</w:t>
      </w:r>
      <w:r w:rsidRPr="008627BB">
        <w:rPr>
          <w:rFonts w:ascii="Verdana" w:hAnsi="Verdana" w:cs="Arial"/>
          <w:bCs/>
          <w:sz w:val="20"/>
          <w:szCs w:val="20"/>
          <w:lang w:val="bg-BG"/>
        </w:rPr>
        <w:t>.</w:t>
      </w:r>
      <w:r w:rsidRPr="00EE4894">
        <w:rPr>
          <w:rFonts w:ascii="Verdana" w:hAnsi="Verdana" w:cs="Arial"/>
          <w:bCs/>
          <w:sz w:val="20"/>
          <w:szCs w:val="20"/>
          <w:lang w:val="bg-BG"/>
        </w:rPr>
        <w:t xml:space="preserve"> Участникът с най-ниска предлагана стойност КО получава максималния брой точки 100. Оценката за всеки от останалите допуснати участници се получава като най-ниската стойност КО се умножи по 100 точки и резултатът се раздели на стойността КО на съответния участник и частното се закръгли до втория знак след десетичната запетая. Участникът получил най-висока крайна оценка КО ще бъде класиран на първо място. Получената стойност КО е само за целите на оценката.</w:t>
      </w:r>
    </w:p>
    <w:p w14:paraId="0BFC73E3" w14:textId="77777777" w:rsidR="00263E4D"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5C5667">
      <w:pPr>
        <w:keepLines/>
        <w:numPr>
          <w:ilvl w:val="1"/>
          <w:numId w:val="13"/>
        </w:numPr>
        <w:spacing w:before="120" w:after="120"/>
        <w:ind w:left="709"/>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lastRenderedPageBreak/>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18243234" w14:textId="53B6F0A7" w:rsidR="00BD2315" w:rsidRPr="00815B8B" w:rsidRDefault="00BD2315" w:rsidP="00BD2315">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5728D">
        <w:rPr>
          <w:rFonts w:ascii="Verdana" w:hAnsi="Verdana"/>
          <w:b/>
          <w:sz w:val="20"/>
          <w:szCs w:val="20"/>
          <w:lang w:val="bg-BG"/>
        </w:rPr>
        <w:t>Доставка и поддръжка на нов трактор</w:t>
      </w:r>
      <w:r w:rsidRPr="00815B8B">
        <w:rPr>
          <w:rFonts w:ascii="Verdana" w:hAnsi="Verdana"/>
          <w:b/>
          <w:sz w:val="20"/>
          <w:szCs w:val="20"/>
          <w:lang w:val="bg-BG"/>
        </w:rPr>
        <w:t>“</w:t>
      </w:r>
    </w:p>
    <w:p w14:paraId="3A746C7C" w14:textId="7AAA5458" w:rsidR="00C45ECD" w:rsidRPr="00815B8B" w:rsidRDefault="00C45ECD" w:rsidP="00C45ECD">
      <w:pPr>
        <w:keepLines/>
        <w:spacing w:before="240" w:after="240"/>
        <w:jc w:val="center"/>
        <w:outlineLvl w:val="0"/>
        <w:rPr>
          <w:rFonts w:ascii="Verdana" w:hAnsi="Verdana"/>
          <w:b/>
          <w:sz w:val="20"/>
          <w:szCs w:val="20"/>
          <w:lang w:val="bg-BG"/>
        </w:rPr>
      </w:pP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2B675ABB"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ТТ0016</w:t>
      </w:r>
      <w:r w:rsidR="0036247B">
        <w:rPr>
          <w:rFonts w:ascii="Verdana" w:hAnsi="Verdana"/>
          <w:b/>
          <w:bCs/>
          <w:sz w:val="20"/>
          <w:szCs w:val="20"/>
          <w:lang w:val="bg-BG"/>
        </w:rPr>
        <w:t>76</w:t>
      </w:r>
      <w:r w:rsidR="00FA4917">
        <w:rPr>
          <w:rFonts w:ascii="Verdana" w:hAnsi="Verdana"/>
          <w:b/>
          <w:bCs/>
          <w:sz w:val="20"/>
          <w:szCs w:val="20"/>
          <w:lang w:val="bg-BG"/>
        </w:rPr>
        <w:t xml:space="preserve"> </w:t>
      </w:r>
      <w:r w:rsidR="0036247B">
        <w:rPr>
          <w:rFonts w:ascii="Verdana" w:hAnsi="Verdana"/>
          <w:b/>
          <w:sz w:val="20"/>
          <w:szCs w:val="20"/>
          <w:lang w:val="bg-BG"/>
        </w:rPr>
        <w:t>Доставка  и поддръжка на нов трактор</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0E8D6EF2"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36247B">
        <w:rPr>
          <w:rFonts w:ascii="Verdana" w:hAnsi="Verdana"/>
          <w:b/>
          <w:sz w:val="20"/>
          <w:szCs w:val="20"/>
          <w:lang w:val="bg-BG"/>
        </w:rPr>
        <w:t>Доставка  и поддръжка на нов трактор</w:t>
      </w:r>
      <w:r w:rsidRPr="00815B8B">
        <w:rPr>
          <w:rFonts w:ascii="Verdana" w:hAnsi="Verdana"/>
          <w:bCs/>
          <w:sz w:val="20"/>
          <w:szCs w:val="20"/>
          <w:lang w:val="bg-BG"/>
        </w:rPr>
        <w:t xml:space="preserve"> с номер </w:t>
      </w:r>
      <w:r w:rsidR="00EF247A">
        <w:rPr>
          <w:rFonts w:ascii="Verdana" w:hAnsi="Verdana"/>
          <w:b/>
          <w:bCs/>
          <w:sz w:val="20"/>
          <w:szCs w:val="20"/>
          <w:lang w:val="bg-BG"/>
        </w:rPr>
        <w:t>ТТ0016</w:t>
      </w:r>
      <w:r w:rsidR="0036247B">
        <w:rPr>
          <w:rFonts w:ascii="Verdana" w:hAnsi="Verdana"/>
          <w:b/>
          <w:bCs/>
          <w:sz w:val="20"/>
          <w:szCs w:val="20"/>
          <w:lang w:val="bg-BG"/>
        </w:rPr>
        <w:t>76</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2391757B" w:rsidR="00815B8B" w:rsidRPr="00815B8B" w:rsidRDefault="00B57B04"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03C75678"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sidRPr="0091547E">
        <w:rPr>
          <w:rFonts w:ascii="Verdana" w:hAnsi="Verdana"/>
          <w:sz w:val="20"/>
          <w:szCs w:val="20"/>
          <w:lang w:val="bg-BG"/>
        </w:rPr>
        <w:t>Ценов</w:t>
      </w:r>
      <w:r w:rsidR="00320191" w:rsidRPr="0091547E">
        <w:rPr>
          <w:rFonts w:ascii="Verdana" w:hAnsi="Verdana"/>
          <w:sz w:val="20"/>
          <w:szCs w:val="20"/>
          <w:lang w:val="bg-BG"/>
        </w:rPr>
        <w:t>ите</w:t>
      </w:r>
      <w:r w:rsidR="000E6374" w:rsidRPr="0091547E">
        <w:rPr>
          <w:rFonts w:ascii="Verdana" w:hAnsi="Verdana"/>
          <w:sz w:val="20"/>
          <w:szCs w:val="20"/>
          <w:lang w:val="bg-BG"/>
        </w:rPr>
        <w:t xml:space="preserve"> таблиц</w:t>
      </w:r>
      <w:r w:rsidR="00320191" w:rsidRPr="0091547E">
        <w:rPr>
          <w:rFonts w:ascii="Verdana" w:hAnsi="Verdana"/>
          <w:sz w:val="20"/>
          <w:szCs w:val="20"/>
          <w:lang w:val="bg-BG"/>
        </w:rPr>
        <w:t>и</w:t>
      </w:r>
      <w:r w:rsidR="00486889" w:rsidRPr="0091547E">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E0D0B3E" w14:textId="0A14C2DD" w:rsidR="00AE1E88" w:rsidRPr="00AE1E88" w:rsidRDefault="00AE1E88" w:rsidP="00AE1E88">
      <w:pPr>
        <w:pStyle w:val="ListParagraph"/>
        <w:numPr>
          <w:ilvl w:val="0"/>
          <w:numId w:val="4"/>
        </w:numPr>
        <w:jc w:val="both"/>
        <w:rPr>
          <w:rFonts w:ascii="Verdana" w:hAnsi="Verdana"/>
          <w:sz w:val="20"/>
          <w:szCs w:val="20"/>
          <w:lang w:val="bg-BG"/>
        </w:rPr>
      </w:pPr>
      <w:r w:rsidRPr="00AE1E88">
        <w:rPr>
          <w:rFonts w:ascii="Verdana" w:hAnsi="Verdana"/>
          <w:sz w:val="20"/>
          <w:szCs w:val="20"/>
          <w:lang w:val="bg-BG"/>
        </w:rPr>
        <w:t>Договорът се сключва за срок от 6</w:t>
      </w:r>
      <w:r w:rsidR="00543C6A">
        <w:rPr>
          <w:rFonts w:ascii="Verdana" w:hAnsi="Verdana"/>
          <w:sz w:val="20"/>
          <w:szCs w:val="20"/>
          <w:lang w:val="bg-BG"/>
        </w:rPr>
        <w:t>2</w:t>
      </w:r>
      <w:r w:rsidRPr="00AE1E88">
        <w:rPr>
          <w:rFonts w:ascii="Verdana" w:hAnsi="Verdana"/>
          <w:sz w:val="20"/>
          <w:szCs w:val="20"/>
          <w:lang w:val="bg-BG"/>
        </w:rPr>
        <w:t xml:space="preserve"> (шестдесет и </w:t>
      </w:r>
      <w:r w:rsidR="00543C6A">
        <w:rPr>
          <w:rFonts w:ascii="Verdana" w:hAnsi="Verdana"/>
          <w:sz w:val="20"/>
          <w:szCs w:val="20"/>
          <w:lang w:val="bg-BG"/>
        </w:rPr>
        <w:t>два</w:t>
      </w:r>
      <w:r w:rsidRPr="00AE1E88">
        <w:rPr>
          <w:rFonts w:ascii="Verdana" w:hAnsi="Verdana"/>
          <w:sz w:val="20"/>
          <w:szCs w:val="20"/>
          <w:lang w:val="bg-BG"/>
        </w:rPr>
        <w:t xml:space="preserve">) месеца, считано от датата на подписването му, от която дата влиза в сила. </w:t>
      </w:r>
    </w:p>
    <w:p w14:paraId="73BECCD4" w14:textId="11021550" w:rsidR="002D3160" w:rsidRPr="00ED048D" w:rsidRDefault="002D3160" w:rsidP="002D3160">
      <w:pPr>
        <w:pStyle w:val="ListParagraph"/>
        <w:numPr>
          <w:ilvl w:val="0"/>
          <w:numId w:val="4"/>
        </w:numPr>
        <w:jc w:val="both"/>
        <w:rPr>
          <w:rFonts w:ascii="Verdana" w:hAnsi="Verdana"/>
          <w:sz w:val="20"/>
          <w:szCs w:val="20"/>
          <w:lang w:val="bg-BG"/>
        </w:rPr>
      </w:pPr>
      <w:r w:rsidRPr="002D3160">
        <w:rPr>
          <w:rFonts w:ascii="Verdana" w:hAnsi="Verdana"/>
          <w:sz w:val="20"/>
          <w:szCs w:val="20"/>
          <w:lang w:val="bg-BG"/>
        </w:rPr>
        <w:t>Максималната стойност на договора е в размер на ................................... лв. Максималната стойност на договора включва в себе си следните компоненти: стойността на доставената стока</w:t>
      </w:r>
      <w:r w:rsidR="00184DFB">
        <w:rPr>
          <w:rFonts w:ascii="Verdana" w:hAnsi="Verdana"/>
          <w:sz w:val="20"/>
          <w:szCs w:val="20"/>
          <w:lang w:val="bg-BG"/>
        </w:rPr>
        <w:t>,</w:t>
      </w:r>
      <w:r w:rsidRPr="002D3160">
        <w:rPr>
          <w:rFonts w:ascii="Verdana" w:hAnsi="Verdana"/>
          <w:sz w:val="20"/>
          <w:szCs w:val="20"/>
          <w:lang w:val="bg-BG"/>
        </w:rPr>
        <w:t xml:space="preserve"> предмет на договора, която е в размер на </w:t>
      </w:r>
      <w:r w:rsidRPr="002D3160">
        <w:rPr>
          <w:rFonts w:ascii="Verdana" w:hAnsi="Verdana"/>
          <w:sz w:val="20"/>
          <w:szCs w:val="20"/>
          <w:lang w:val="bg-BG"/>
        </w:rPr>
        <w:lastRenderedPageBreak/>
        <w:t>………………… лв. и стойността на сервизните обслужвания за срока на договора, която е в размер на ………………….. лв. Стойността на сервизните обслужвания за срока на договора се формира от сле</w:t>
      </w:r>
      <w:r w:rsidR="00184DFB">
        <w:rPr>
          <w:rFonts w:ascii="Verdana" w:hAnsi="Verdana"/>
          <w:sz w:val="20"/>
          <w:szCs w:val="20"/>
          <w:lang w:val="bg-BG"/>
        </w:rPr>
        <w:t>д</w:t>
      </w:r>
      <w:r w:rsidRPr="002D3160">
        <w:rPr>
          <w:rFonts w:ascii="Verdana" w:hAnsi="Verdana"/>
          <w:sz w:val="20"/>
          <w:szCs w:val="20"/>
          <w:lang w:val="bg-BG"/>
        </w:rPr>
        <w:t>ните два компонента: 1. разходите за консумативи, оригинални резервни части и труд за срок</w:t>
      </w:r>
      <w:r w:rsidR="00835FFF">
        <w:rPr>
          <w:rFonts w:ascii="Verdana" w:hAnsi="Verdana"/>
          <w:sz w:val="20"/>
          <w:szCs w:val="20"/>
          <w:lang w:val="bg-BG"/>
        </w:rPr>
        <w:t xml:space="preserve"> 2 години или</w:t>
      </w:r>
      <w:r w:rsidRPr="002D3160">
        <w:rPr>
          <w:rFonts w:ascii="Verdana" w:hAnsi="Verdana"/>
          <w:sz w:val="20"/>
          <w:szCs w:val="20"/>
          <w:lang w:val="bg-BG"/>
        </w:rPr>
        <w:t xml:space="preserve">  </w:t>
      </w:r>
      <w:r w:rsidR="00EF49A7">
        <w:rPr>
          <w:rFonts w:ascii="Verdana" w:hAnsi="Verdana"/>
          <w:sz w:val="20"/>
          <w:szCs w:val="20"/>
          <w:lang w:val="bg-BG"/>
        </w:rPr>
        <w:t>2</w:t>
      </w:r>
      <w:r>
        <w:rPr>
          <w:rFonts w:ascii="Verdana" w:hAnsi="Verdana"/>
          <w:sz w:val="20"/>
          <w:szCs w:val="20"/>
          <w:lang w:val="bg-BG"/>
        </w:rPr>
        <w:t>0</w:t>
      </w:r>
      <w:r w:rsidRPr="002D3160">
        <w:rPr>
          <w:rFonts w:ascii="Verdana" w:hAnsi="Verdana"/>
          <w:sz w:val="20"/>
          <w:szCs w:val="20"/>
          <w:lang w:val="bg-BG"/>
        </w:rPr>
        <w:t>00 моточаса (предложените от участника в Таблица Сервизно обслужване „Общо разходи за сервизно обслужване</w:t>
      </w:r>
      <w:r w:rsidR="00EF49A7">
        <w:rPr>
          <w:rFonts w:ascii="Verdana" w:hAnsi="Verdana"/>
          <w:sz w:val="20"/>
          <w:szCs w:val="20"/>
          <w:lang w:val="bg-BG"/>
        </w:rPr>
        <w:t xml:space="preserve"> на трактора</w:t>
      </w:r>
      <w:r w:rsidRPr="002D3160">
        <w:rPr>
          <w:rFonts w:ascii="Verdana" w:hAnsi="Verdana"/>
          <w:sz w:val="20"/>
          <w:szCs w:val="20"/>
          <w:lang w:val="bg-BG"/>
        </w:rPr>
        <w:t xml:space="preserve"> за период от </w:t>
      </w:r>
      <w:r w:rsidR="00EF49A7">
        <w:rPr>
          <w:rFonts w:ascii="Verdana" w:hAnsi="Verdana"/>
          <w:sz w:val="20"/>
          <w:szCs w:val="20"/>
          <w:lang w:val="bg-BG"/>
        </w:rPr>
        <w:t>2</w:t>
      </w:r>
      <w:r>
        <w:rPr>
          <w:rFonts w:ascii="Verdana" w:hAnsi="Verdana"/>
          <w:sz w:val="20"/>
          <w:szCs w:val="20"/>
          <w:lang w:val="bg-BG"/>
        </w:rPr>
        <w:t>0</w:t>
      </w:r>
      <w:r w:rsidRPr="002D3160">
        <w:rPr>
          <w:rFonts w:ascii="Verdana" w:hAnsi="Verdana"/>
          <w:sz w:val="20"/>
          <w:szCs w:val="20"/>
          <w:lang w:val="bg-BG"/>
        </w:rPr>
        <w:t xml:space="preserve">00 моточаса“) и 2. разходите за консумативи, оригинални резервни части и труд за </w:t>
      </w:r>
      <w:r w:rsidR="00EC7248">
        <w:rPr>
          <w:rFonts w:ascii="Verdana" w:hAnsi="Verdana"/>
          <w:sz w:val="20"/>
          <w:szCs w:val="20"/>
          <w:lang w:val="bg-BG"/>
        </w:rPr>
        <w:t>споделената гаранция и</w:t>
      </w:r>
      <w:r w:rsidRPr="002D3160">
        <w:rPr>
          <w:rFonts w:ascii="Verdana" w:hAnsi="Verdana"/>
          <w:sz w:val="20"/>
          <w:szCs w:val="20"/>
          <w:lang w:val="bg-BG"/>
        </w:rPr>
        <w:t xml:space="preserve"> извънгаранционно обслужване (т. 5 от Раздел А) за срока на договора, които </w:t>
      </w:r>
      <w:r w:rsidR="00FF24A7">
        <w:rPr>
          <w:rFonts w:ascii="Verdana" w:hAnsi="Verdana"/>
          <w:sz w:val="20"/>
          <w:szCs w:val="20"/>
          <w:lang w:val="bg-BG"/>
        </w:rPr>
        <w:t>са равни</w:t>
      </w:r>
      <w:r w:rsidR="00FF24A7" w:rsidRPr="002D3160">
        <w:rPr>
          <w:rFonts w:ascii="Verdana" w:hAnsi="Verdana"/>
          <w:sz w:val="20"/>
          <w:szCs w:val="20"/>
          <w:lang w:val="bg-BG"/>
        </w:rPr>
        <w:t xml:space="preserve"> </w:t>
      </w:r>
      <w:r w:rsidR="00715218">
        <w:rPr>
          <w:rFonts w:ascii="Verdana" w:hAnsi="Verdana"/>
          <w:sz w:val="20"/>
          <w:szCs w:val="20"/>
          <w:lang w:val="bg-BG"/>
        </w:rPr>
        <w:t xml:space="preserve">на разходите за сервизно обслужване за срока </w:t>
      </w:r>
      <w:r w:rsidR="00AA2EA4">
        <w:rPr>
          <w:rFonts w:ascii="Verdana" w:hAnsi="Verdana"/>
          <w:sz w:val="20"/>
          <w:szCs w:val="20"/>
          <w:lang w:val="bg-BG"/>
        </w:rPr>
        <w:t>на пълната гаранция от 2 години и 2000 моточаса</w:t>
      </w:r>
      <w:r w:rsidRPr="002D3160">
        <w:rPr>
          <w:rFonts w:ascii="Verdana" w:hAnsi="Verdana"/>
          <w:sz w:val="20"/>
          <w:szCs w:val="20"/>
          <w:lang w:val="bg-BG"/>
        </w:rPr>
        <w:t xml:space="preserve"> от </w:t>
      </w:r>
      <w:r w:rsidRPr="00ED048D">
        <w:rPr>
          <w:rFonts w:ascii="Verdana" w:hAnsi="Verdana"/>
          <w:sz w:val="20"/>
          <w:szCs w:val="20"/>
          <w:lang w:val="bg-BG"/>
        </w:rPr>
        <w:t xml:space="preserve">предложените от участника в Таблица </w:t>
      </w:r>
      <w:r w:rsidR="001559A6" w:rsidRPr="00ED048D">
        <w:rPr>
          <w:rFonts w:ascii="Verdana" w:hAnsi="Verdana"/>
          <w:sz w:val="20"/>
          <w:szCs w:val="20"/>
          <w:lang w:val="bg-BG"/>
        </w:rPr>
        <w:t>„</w:t>
      </w:r>
      <w:r w:rsidRPr="00ED048D">
        <w:rPr>
          <w:rFonts w:ascii="Verdana" w:hAnsi="Verdana"/>
          <w:sz w:val="20"/>
          <w:szCs w:val="20"/>
          <w:lang w:val="bg-BG"/>
        </w:rPr>
        <w:t>Сервизно обслужване</w:t>
      </w:r>
      <w:r w:rsidR="001559A6" w:rsidRPr="00ED048D">
        <w:rPr>
          <w:rFonts w:ascii="Verdana" w:hAnsi="Verdana"/>
          <w:sz w:val="20"/>
          <w:szCs w:val="20"/>
          <w:lang w:val="bg-BG"/>
        </w:rPr>
        <w:t>“</w:t>
      </w:r>
      <w:r w:rsidR="00CC207D" w:rsidRPr="00ED048D">
        <w:rPr>
          <w:rFonts w:ascii="Verdana" w:hAnsi="Verdana"/>
          <w:sz w:val="20"/>
          <w:szCs w:val="20"/>
          <w:lang w:val="bg-BG"/>
        </w:rPr>
        <w:t xml:space="preserve"> клетка</w:t>
      </w:r>
      <w:r w:rsidRPr="00ED048D">
        <w:rPr>
          <w:rFonts w:ascii="Verdana" w:hAnsi="Verdana"/>
          <w:sz w:val="20"/>
          <w:szCs w:val="20"/>
          <w:lang w:val="bg-BG"/>
        </w:rPr>
        <w:t xml:space="preserve"> „Общо разходи за сервизно обслужване </w:t>
      </w:r>
      <w:r w:rsidR="00C73166" w:rsidRPr="00ED048D">
        <w:rPr>
          <w:rFonts w:ascii="Verdana" w:hAnsi="Verdana"/>
          <w:sz w:val="20"/>
          <w:szCs w:val="20"/>
          <w:lang w:val="bg-BG"/>
        </w:rPr>
        <w:t xml:space="preserve"> на трактора </w:t>
      </w:r>
      <w:r w:rsidRPr="00ED048D">
        <w:rPr>
          <w:rFonts w:ascii="Verdana" w:hAnsi="Verdana"/>
          <w:sz w:val="20"/>
          <w:szCs w:val="20"/>
          <w:lang w:val="bg-BG"/>
        </w:rPr>
        <w:t xml:space="preserve">за период от </w:t>
      </w:r>
      <w:r w:rsidR="00C73166" w:rsidRPr="00ED048D">
        <w:rPr>
          <w:rFonts w:ascii="Verdana" w:hAnsi="Verdana"/>
          <w:sz w:val="20"/>
          <w:szCs w:val="20"/>
          <w:lang w:val="bg-BG"/>
        </w:rPr>
        <w:t>2</w:t>
      </w:r>
      <w:r w:rsidRPr="00ED048D">
        <w:rPr>
          <w:rFonts w:ascii="Verdana" w:hAnsi="Verdana"/>
          <w:sz w:val="20"/>
          <w:szCs w:val="20"/>
          <w:lang w:val="bg-BG"/>
        </w:rPr>
        <w:t>000 моточаса“</w:t>
      </w:r>
      <w:r w:rsidR="00AA2EA4" w:rsidRPr="00ED048D">
        <w:rPr>
          <w:rFonts w:ascii="Verdana" w:hAnsi="Verdana"/>
          <w:sz w:val="20"/>
          <w:szCs w:val="20"/>
          <w:lang w:val="bg-BG"/>
        </w:rPr>
        <w:t xml:space="preserve"> </w:t>
      </w:r>
      <w:r w:rsidR="00FF24A7" w:rsidRPr="00ED048D">
        <w:rPr>
          <w:rFonts w:ascii="Verdana" w:hAnsi="Verdana"/>
          <w:sz w:val="20"/>
          <w:szCs w:val="20"/>
          <w:lang w:val="bg-BG"/>
        </w:rPr>
        <w:t xml:space="preserve">умножени </w:t>
      </w:r>
      <w:r w:rsidR="00AA2EA4" w:rsidRPr="00ED048D">
        <w:rPr>
          <w:rFonts w:ascii="Verdana" w:hAnsi="Verdana"/>
          <w:sz w:val="20"/>
          <w:szCs w:val="20"/>
          <w:lang w:val="bg-BG"/>
        </w:rPr>
        <w:t>по петнадесет</w:t>
      </w:r>
      <w:r w:rsidRPr="00ED048D">
        <w:rPr>
          <w:rFonts w:ascii="Verdana" w:hAnsi="Verdana"/>
          <w:sz w:val="20"/>
          <w:szCs w:val="20"/>
          <w:lang w:val="bg-BG"/>
        </w:rPr>
        <w:t xml:space="preserve"> (празните места се попълват при подписване на договора).</w:t>
      </w:r>
    </w:p>
    <w:p w14:paraId="1FDF0F9A" w14:textId="02D0C439" w:rsidR="00FD104C" w:rsidRPr="00FD104C" w:rsidRDefault="00FD104C" w:rsidP="002D3160">
      <w:pPr>
        <w:keepLines/>
        <w:tabs>
          <w:tab w:val="left" w:pos="8640"/>
        </w:tabs>
        <w:spacing w:before="120" w:after="120"/>
        <w:ind w:left="450"/>
        <w:jc w:val="both"/>
        <w:rPr>
          <w:rFonts w:ascii="Verdana" w:hAnsi="Verdana"/>
          <w:sz w:val="20"/>
          <w:szCs w:val="20"/>
          <w:lang w:val="bg-BG"/>
        </w:rPr>
      </w:pP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92D6312" w14:textId="77777777" w:rsidR="00FD104C" w:rsidRPr="00FD104C" w:rsidRDefault="00FD104C" w:rsidP="00A75B41">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745344D4" w:rsidR="00815B8B" w:rsidRPr="00815B8B" w:rsidRDefault="00BD118D"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51504C">
        <w:rPr>
          <w:rFonts w:ascii="Verdana" w:hAnsi="Verdana"/>
          <w:sz w:val="20"/>
          <w:szCs w:val="20"/>
          <w:lang w:val="bg-BG"/>
        </w:rPr>
        <w:t>2</w:t>
      </w:r>
      <w:r w:rsidR="00B95E95">
        <w:rPr>
          <w:rFonts w:ascii="Verdana" w:hAnsi="Verdana"/>
          <w:sz w:val="20"/>
          <w:szCs w:val="20"/>
          <w:lang w:val="bg-BG"/>
        </w:rPr>
        <w:t>%</w:t>
      </w:r>
      <w:r w:rsidR="00815B8B" w:rsidRPr="00CF58CB">
        <w:rPr>
          <w:rFonts w:ascii="Verdana" w:hAnsi="Verdana"/>
          <w:sz w:val="20"/>
          <w:szCs w:val="20"/>
          <w:lang w:val="bg-BG"/>
        </w:rPr>
        <w:t xml:space="preserve"> (</w:t>
      </w:r>
      <w:r w:rsidR="0051504C">
        <w:rPr>
          <w:rFonts w:ascii="Verdana" w:hAnsi="Verdana"/>
          <w:sz w:val="20"/>
          <w:szCs w:val="20"/>
          <w:lang w:val="bg-BG"/>
        </w:rPr>
        <w:t>два</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40345D">
        <w:rPr>
          <w:rFonts w:ascii="Verdana" w:hAnsi="Verdana"/>
          <w:sz w:val="20"/>
          <w:szCs w:val="20"/>
          <w:lang w:val="bg-BG"/>
        </w:rPr>
        <w:t xml:space="preserve">максималната </w:t>
      </w:r>
      <w:r w:rsidR="00F82F54">
        <w:rPr>
          <w:rFonts w:ascii="Verdana" w:hAnsi="Verdana"/>
          <w:sz w:val="20"/>
          <w:szCs w:val="20"/>
          <w:lang w:val="bg-BG"/>
        </w:rPr>
        <w:t>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2B47BE5D"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3A3FD0">
        <w:rPr>
          <w:rFonts w:ascii="Verdana" w:hAnsi="Verdana"/>
          <w:sz w:val="20"/>
          <w:szCs w:val="20"/>
          <w:lang w:val="bg-BG"/>
        </w:rPr>
        <w:t xml:space="preserve"> Благой Тошев</w:t>
      </w:r>
      <w:r w:rsidR="00507A5C">
        <w:rPr>
          <w:rFonts w:ascii="Verdana" w:hAnsi="Verdana"/>
          <w:sz w:val="20"/>
          <w:szCs w:val="20"/>
          <w:lang w:val="bg-BG"/>
        </w:rPr>
        <w:t>.</w:t>
      </w:r>
    </w:p>
    <w:p w14:paraId="09139258" w14:textId="07840E1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04932037" w14:textId="77777777" w:rsidR="000E5CCA" w:rsidRPr="00657939" w:rsidRDefault="000E5CCA" w:rsidP="0091547E">
      <w:pPr>
        <w:numPr>
          <w:ilvl w:val="0"/>
          <w:numId w:val="27"/>
        </w:numPr>
        <w:tabs>
          <w:tab w:val="left" w:pos="720"/>
        </w:tabs>
        <w:suppressAutoHyphens/>
        <w:spacing w:after="240"/>
        <w:jc w:val="both"/>
        <w:rPr>
          <w:rFonts w:ascii="Verdana" w:hAnsi="Verdana"/>
          <w:b/>
          <w:bCs/>
          <w:snapToGrid w:val="0"/>
          <w:sz w:val="20"/>
          <w:szCs w:val="20"/>
          <w:lang w:val="bg-BG"/>
        </w:rPr>
      </w:pPr>
      <w:r w:rsidRPr="00657939">
        <w:rPr>
          <w:rFonts w:ascii="Verdana" w:hAnsi="Verdana"/>
          <w:b/>
          <w:bCs/>
          <w:snapToGrid w:val="0"/>
          <w:sz w:val="20"/>
          <w:szCs w:val="20"/>
          <w:lang w:val="bg-BG"/>
        </w:rPr>
        <w:t>ПРЕДМЕТ НА ДОГОВОРА</w:t>
      </w:r>
    </w:p>
    <w:p w14:paraId="1B4780F9" w14:textId="0200F0CF"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 xml:space="preserve">Предмет на договора е </w:t>
      </w:r>
      <w:r w:rsidRPr="00657939">
        <w:rPr>
          <w:rFonts w:ascii="Verdana" w:hAnsi="Verdana"/>
          <w:i/>
          <w:snapToGrid w:val="0"/>
          <w:sz w:val="20"/>
          <w:szCs w:val="20"/>
          <w:lang w:val="bg-BG"/>
        </w:rPr>
        <w:t xml:space="preserve">Доставка и поддръжка на нов </w:t>
      </w:r>
      <w:r w:rsidR="00AC6621">
        <w:rPr>
          <w:rFonts w:ascii="Verdana" w:hAnsi="Verdana"/>
          <w:i/>
          <w:snapToGrid w:val="0"/>
          <w:sz w:val="20"/>
          <w:szCs w:val="20"/>
          <w:lang w:val="bg-BG"/>
        </w:rPr>
        <w:t>трактор</w:t>
      </w:r>
      <w:r w:rsidRPr="00657939">
        <w:rPr>
          <w:rFonts w:ascii="Verdana" w:hAnsi="Verdana"/>
          <w:i/>
          <w:snapToGrid w:val="0"/>
          <w:sz w:val="20"/>
          <w:szCs w:val="20"/>
          <w:lang w:val="bg-BG"/>
        </w:rPr>
        <w:t>.</w:t>
      </w:r>
    </w:p>
    <w:p w14:paraId="212BA3A1" w14:textId="39A60D12" w:rsidR="000E5CCA" w:rsidRDefault="00AC6621"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Тракторът</w:t>
      </w:r>
      <w:r w:rsidR="000E5CCA" w:rsidRPr="00657939">
        <w:rPr>
          <w:rFonts w:ascii="Verdana" w:hAnsi="Verdana"/>
          <w:snapToGrid w:val="0"/>
          <w:sz w:val="20"/>
          <w:szCs w:val="20"/>
          <w:lang w:val="bg-BG"/>
        </w:rPr>
        <w:t>, обект на обществената поръчка и договора е подробно описан в т.2, раздел А: Техническо задание – Предмет на договора за доставка.</w:t>
      </w:r>
    </w:p>
    <w:p w14:paraId="54B80CF6" w14:textId="15EA1161" w:rsidR="00720AA7" w:rsidRPr="00657939" w:rsidRDefault="00720AA7"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Прогнозно колич</w:t>
      </w:r>
      <w:r w:rsidR="00C84829">
        <w:rPr>
          <w:rFonts w:ascii="Verdana" w:hAnsi="Verdana"/>
          <w:snapToGrid w:val="0"/>
          <w:sz w:val="20"/>
          <w:szCs w:val="20"/>
          <w:lang w:val="bg-BG"/>
        </w:rPr>
        <w:t>ество на стоките, предмет на договора, които не са гарантирани и са само за информация – 1 (един) брой.</w:t>
      </w:r>
    </w:p>
    <w:p w14:paraId="223122CB" w14:textId="59F767A7" w:rsidR="000E5CCA" w:rsidRPr="00657939" w:rsidRDefault="000E5CCA" w:rsidP="0028228B">
      <w:pPr>
        <w:spacing w:before="120"/>
        <w:ind w:left="720"/>
        <w:jc w:val="both"/>
        <w:rPr>
          <w:rFonts w:ascii="Verdana" w:hAnsi="Verdana"/>
          <w:snapToGrid w:val="0"/>
          <w:sz w:val="20"/>
          <w:szCs w:val="20"/>
          <w:lang w:val="bg-BG"/>
        </w:rPr>
      </w:pPr>
    </w:p>
    <w:p w14:paraId="52108E47" w14:textId="77777777"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602F0D09" w14:textId="55CC851B"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М</w:t>
      </w:r>
      <w:bookmarkStart w:id="20" w:name="мястонадоставка"/>
      <w:bookmarkEnd w:id="20"/>
      <w:r w:rsidRPr="00657939">
        <w:rPr>
          <w:rFonts w:ascii="Verdana" w:hAnsi="Verdana"/>
          <w:snapToGrid w:val="0"/>
          <w:sz w:val="20"/>
          <w:szCs w:val="20"/>
          <w:lang w:val="bg-BG"/>
        </w:rPr>
        <w:t xml:space="preserve">ясто на доставка на </w:t>
      </w:r>
      <w:r w:rsidR="003C70E6">
        <w:rPr>
          <w:rFonts w:ascii="Verdana" w:hAnsi="Verdana"/>
          <w:snapToGrid w:val="0"/>
          <w:sz w:val="20"/>
          <w:szCs w:val="20"/>
          <w:lang w:val="bg-BG"/>
        </w:rPr>
        <w:t>трактора</w:t>
      </w:r>
      <w:r w:rsidRPr="00657939">
        <w:rPr>
          <w:rFonts w:ascii="Verdana" w:hAnsi="Verdana"/>
          <w:snapToGrid w:val="0"/>
          <w:sz w:val="20"/>
          <w:szCs w:val="20"/>
          <w:lang w:val="bg-BG"/>
        </w:rPr>
        <w:t>: СПСОВ Кубратово, кв. „Бенковски“, град София.</w:t>
      </w:r>
    </w:p>
    <w:p w14:paraId="03F32AB2" w14:textId="57D7D18F" w:rsidR="000E5CCA" w:rsidRPr="00657939" w:rsidRDefault="00D93331"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Т</w:t>
      </w:r>
      <w:r w:rsidR="003C70E6">
        <w:rPr>
          <w:rFonts w:ascii="Verdana" w:hAnsi="Verdana"/>
          <w:snapToGrid w:val="0"/>
          <w:sz w:val="20"/>
          <w:szCs w:val="20"/>
          <w:lang w:val="bg-BG"/>
        </w:rPr>
        <w:t>рактор</w:t>
      </w:r>
      <w:r>
        <w:rPr>
          <w:rFonts w:ascii="Verdana" w:hAnsi="Verdana"/>
          <w:snapToGrid w:val="0"/>
          <w:sz w:val="20"/>
          <w:szCs w:val="20"/>
          <w:lang w:val="bg-BG"/>
        </w:rPr>
        <w:t>ът, предмет на договора,</w:t>
      </w:r>
      <w:r w:rsidR="000E5CCA" w:rsidRPr="00657939">
        <w:rPr>
          <w:rFonts w:ascii="Verdana" w:hAnsi="Verdana"/>
          <w:snapToGrid w:val="0"/>
          <w:sz w:val="20"/>
          <w:szCs w:val="20"/>
          <w:lang w:val="bg-BG"/>
        </w:rPr>
        <w:t xml:space="preserve"> ще бъде закупен от Доставчика при условията на директна покупка чрез собствено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в брой.</w:t>
      </w:r>
    </w:p>
    <w:p w14:paraId="22B99BEC" w14:textId="37283870" w:rsidR="000E5CCA" w:rsidRPr="00657939" w:rsidRDefault="001771D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Тракторът</w:t>
      </w:r>
      <w:r w:rsidR="000E5CCA" w:rsidRPr="00657939">
        <w:rPr>
          <w:rFonts w:ascii="Verdana" w:hAnsi="Verdana"/>
          <w:snapToGrid w:val="0"/>
          <w:sz w:val="20"/>
          <w:szCs w:val="20"/>
          <w:lang w:val="bg-BG"/>
        </w:rPr>
        <w:t>, предмет на договора, трябва да има качество, отговарящо на изискванията на ЕО и стандартите за безопасност /CE сертификат/.</w:t>
      </w:r>
    </w:p>
    <w:p w14:paraId="459F7B7C" w14:textId="0D8F3F48" w:rsidR="000E5CCA" w:rsidRPr="00657939" w:rsidRDefault="000E5CC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 xml:space="preserve">За доставения </w:t>
      </w:r>
      <w:r w:rsidR="001771DA">
        <w:rPr>
          <w:rFonts w:ascii="Verdana" w:hAnsi="Verdana"/>
          <w:snapToGrid w:val="0"/>
          <w:sz w:val="20"/>
          <w:szCs w:val="20"/>
          <w:lang w:val="bg-BG"/>
        </w:rPr>
        <w:t>трактор</w:t>
      </w:r>
      <w:r w:rsidRPr="00657939">
        <w:rPr>
          <w:rFonts w:ascii="Verdana" w:hAnsi="Verdana"/>
          <w:snapToGrid w:val="0"/>
          <w:sz w:val="20"/>
          <w:szCs w:val="20"/>
          <w:lang w:val="bg-BG"/>
        </w:rPr>
        <w:t xml:space="preserve"> доставчикът се задължава да осигури обучение за работа на </w:t>
      </w:r>
      <w:r w:rsidR="00D93331">
        <w:rPr>
          <w:rFonts w:ascii="Verdana" w:hAnsi="Verdana"/>
          <w:snapToGrid w:val="0"/>
          <w:sz w:val="20"/>
          <w:szCs w:val="20"/>
          <w:lang w:val="bg-BG"/>
        </w:rPr>
        <w:t>трактористите</w:t>
      </w:r>
      <w:r w:rsidRPr="00657939">
        <w:rPr>
          <w:rFonts w:ascii="Verdana" w:hAnsi="Verdana"/>
          <w:snapToGrid w:val="0"/>
          <w:sz w:val="20"/>
          <w:szCs w:val="20"/>
          <w:lang w:val="bg-BG"/>
        </w:rPr>
        <w:t>.</w:t>
      </w:r>
    </w:p>
    <w:p w14:paraId="12511A38" w14:textId="77777777" w:rsidR="000E5CCA" w:rsidRPr="00657939" w:rsidRDefault="000E5CCA" w:rsidP="000E5CCA">
      <w:pPr>
        <w:spacing w:before="120"/>
        <w:ind w:left="180"/>
        <w:jc w:val="both"/>
        <w:rPr>
          <w:rFonts w:ascii="Verdana" w:hAnsi="Verdana"/>
          <w:snapToGrid w:val="0"/>
          <w:sz w:val="20"/>
          <w:szCs w:val="20"/>
          <w:lang w:val="bg-BG"/>
        </w:rPr>
      </w:pPr>
    </w:p>
    <w:p w14:paraId="4C678579" w14:textId="77777777" w:rsidR="000E5CCA" w:rsidRPr="00657939" w:rsidRDefault="000E5CCA" w:rsidP="0028228B">
      <w:pPr>
        <w:numPr>
          <w:ilvl w:val="0"/>
          <w:numId w:val="27"/>
        </w:numPr>
        <w:spacing w:after="240"/>
        <w:jc w:val="both"/>
        <w:rPr>
          <w:rFonts w:ascii="Verdana" w:hAnsi="Verdana"/>
          <w:snapToGrid w:val="0"/>
          <w:color w:val="000000"/>
          <w:sz w:val="20"/>
          <w:szCs w:val="20"/>
          <w:lang w:val="bg-BG"/>
        </w:rPr>
      </w:pPr>
      <w:bookmarkStart w:id="21" w:name="_Ref68490191"/>
      <w:r w:rsidRPr="00657939">
        <w:rPr>
          <w:rFonts w:ascii="Verdana" w:hAnsi="Verdana"/>
          <w:b/>
          <w:bCs/>
          <w:snapToGrid w:val="0"/>
          <w:color w:val="000000"/>
          <w:sz w:val="20"/>
          <w:szCs w:val="20"/>
          <w:lang w:val="bg-BG"/>
        </w:rPr>
        <w:t>СПЕЦИФИКАЦИЯ НА СТОКИТЕ И ИЗИСКВАНИЯ КЪМ ДОСТАВКАТА</w:t>
      </w:r>
      <w:bookmarkEnd w:id="21"/>
    </w:p>
    <w:p w14:paraId="3A785676" w14:textId="15091934" w:rsidR="000E5CCA" w:rsidRPr="00657939" w:rsidRDefault="000E5CCA" w:rsidP="0028228B">
      <w:pPr>
        <w:numPr>
          <w:ilvl w:val="1"/>
          <w:numId w:val="27"/>
        </w:numPr>
        <w:tabs>
          <w:tab w:val="clear" w:pos="1440"/>
          <w:tab w:val="num" w:pos="720"/>
        </w:tabs>
        <w:spacing w:after="240"/>
        <w:ind w:left="720" w:hanging="720"/>
        <w:jc w:val="both"/>
        <w:rPr>
          <w:rFonts w:ascii="Verdana" w:hAnsi="Verdana"/>
          <w:snapToGrid w:val="0"/>
          <w:color w:val="000000"/>
          <w:sz w:val="20"/>
          <w:szCs w:val="20"/>
          <w:lang w:val="bg-BG"/>
        </w:rPr>
      </w:pPr>
      <w:r w:rsidRPr="00657939">
        <w:rPr>
          <w:rFonts w:ascii="Verdana" w:hAnsi="Verdana"/>
          <w:snapToGrid w:val="0"/>
          <w:color w:val="000000"/>
          <w:sz w:val="20"/>
          <w:szCs w:val="20"/>
          <w:lang w:val="bg-BG"/>
        </w:rPr>
        <w:t>При доставка Доставчикът предоставя на Възложителя новият</w:t>
      </w:r>
      <w:r w:rsidRPr="00657939">
        <w:rPr>
          <w:rFonts w:ascii="Verdana" w:hAnsi="Verdana"/>
          <w:snapToGrid w:val="0"/>
          <w:color w:val="000000"/>
          <w:sz w:val="20"/>
          <w:szCs w:val="20"/>
          <w:lang w:val="en-US"/>
        </w:rPr>
        <w:t xml:space="preserve"> </w:t>
      </w:r>
      <w:r w:rsidR="00BE6E97">
        <w:rPr>
          <w:rFonts w:ascii="Verdana" w:hAnsi="Verdana"/>
          <w:snapToGrid w:val="0"/>
          <w:color w:val="000000"/>
          <w:sz w:val="20"/>
          <w:szCs w:val="20"/>
          <w:lang w:val="bg-BG"/>
        </w:rPr>
        <w:t>трактор</w:t>
      </w:r>
      <w:r w:rsidRPr="00657939">
        <w:rPr>
          <w:rFonts w:ascii="Verdana" w:hAnsi="Verdana"/>
          <w:snapToGrid w:val="0"/>
          <w:color w:val="000000"/>
          <w:sz w:val="20"/>
          <w:szCs w:val="20"/>
          <w:lang w:val="bg-BG"/>
        </w:rPr>
        <w:t>, предмет на договора, с всички необходими регистрации съгласно законодателството на Република България.</w:t>
      </w:r>
    </w:p>
    <w:p w14:paraId="3599CF19" w14:textId="64C8322E" w:rsidR="000E5CCA" w:rsidRPr="00657939" w:rsidRDefault="00BE6E97" w:rsidP="0028228B">
      <w:pPr>
        <w:numPr>
          <w:ilvl w:val="1"/>
          <w:numId w:val="27"/>
        </w:numPr>
        <w:tabs>
          <w:tab w:val="clear" w:pos="1440"/>
          <w:tab w:val="num" w:pos="720"/>
        </w:tabs>
        <w:spacing w:before="120" w:after="120"/>
        <w:ind w:left="720" w:hanging="720"/>
        <w:jc w:val="both"/>
        <w:rPr>
          <w:rFonts w:ascii="Verdana" w:hAnsi="Verdana"/>
          <w:snapToGrid w:val="0"/>
          <w:color w:val="000000"/>
          <w:sz w:val="20"/>
          <w:szCs w:val="20"/>
          <w:lang w:val="bg-BG"/>
        </w:rPr>
      </w:pPr>
      <w:r>
        <w:rPr>
          <w:rFonts w:ascii="Verdana" w:hAnsi="Verdana"/>
          <w:snapToGrid w:val="0"/>
          <w:color w:val="000000"/>
          <w:sz w:val="20"/>
          <w:szCs w:val="20"/>
          <w:lang w:val="bg-BG"/>
        </w:rPr>
        <w:t>Тракторът</w:t>
      </w:r>
      <w:r w:rsidR="000E5CCA" w:rsidRPr="00657939">
        <w:rPr>
          <w:rFonts w:ascii="Verdana" w:hAnsi="Verdana"/>
          <w:snapToGrid w:val="0"/>
          <w:color w:val="000000"/>
          <w:sz w:val="20"/>
          <w:szCs w:val="20"/>
          <w:lang w:val="bg-BG"/>
        </w:rPr>
        <w:t>, предмет на договора, трябва да отговаря на изискванията на действащото законодателство към момента на  доставката, както и на техническите изисквания, посочени по-долу.</w:t>
      </w:r>
    </w:p>
    <w:p w14:paraId="68AAD0F0" w14:textId="67555116" w:rsidR="000E5CCA" w:rsidRPr="00657939" w:rsidRDefault="000E5CCA" w:rsidP="0028228B">
      <w:pPr>
        <w:numPr>
          <w:ilvl w:val="1"/>
          <w:numId w:val="27"/>
        </w:numPr>
        <w:tabs>
          <w:tab w:val="clear" w:pos="1440"/>
          <w:tab w:val="num" w:pos="720"/>
        </w:tabs>
        <w:ind w:left="720" w:hanging="720"/>
        <w:jc w:val="both"/>
        <w:rPr>
          <w:rFonts w:ascii="Verdana" w:hAnsi="Verdana"/>
          <w:bCs/>
          <w:snapToGrid w:val="0"/>
          <w:color w:val="000000"/>
          <w:sz w:val="20"/>
          <w:szCs w:val="20"/>
          <w:lang w:val="bg-BG"/>
        </w:rPr>
      </w:pPr>
      <w:r w:rsidRPr="00657939">
        <w:rPr>
          <w:rFonts w:ascii="Verdana" w:hAnsi="Verdana" w:cs="Calibri"/>
          <w:snapToGrid w:val="0"/>
          <w:color w:val="000000"/>
          <w:sz w:val="20"/>
          <w:szCs w:val="20"/>
          <w:u w:val="single"/>
          <w:lang w:val="bg-BG"/>
        </w:rPr>
        <w:t xml:space="preserve">Технически изисквания: Нов </w:t>
      </w:r>
      <w:r w:rsidR="00253470">
        <w:rPr>
          <w:rFonts w:ascii="Verdana" w:hAnsi="Verdana" w:cs="Calibri"/>
          <w:snapToGrid w:val="0"/>
          <w:color w:val="000000"/>
          <w:sz w:val="20"/>
          <w:szCs w:val="20"/>
          <w:u w:val="single"/>
          <w:lang w:val="bg-BG"/>
        </w:rPr>
        <w:t>трактор</w:t>
      </w:r>
      <w:r w:rsidRPr="00657939">
        <w:rPr>
          <w:rFonts w:ascii="Verdana" w:hAnsi="Verdana" w:cs="Calibri"/>
          <w:snapToGrid w:val="0"/>
          <w:color w:val="000000"/>
          <w:sz w:val="20"/>
          <w:szCs w:val="20"/>
          <w:u w:val="single"/>
          <w:lang w:val="bg-BG"/>
        </w:rPr>
        <w:t xml:space="preserve"> отговарящ на следните изисквания:</w:t>
      </w:r>
    </w:p>
    <w:p w14:paraId="7C1E85BD" w14:textId="4B7B68F3" w:rsidR="000E5CCA" w:rsidRPr="00657939" w:rsidRDefault="000E5CCA" w:rsidP="000E5CCA">
      <w:pPr>
        <w:ind w:left="720"/>
        <w:jc w:val="both"/>
        <w:rPr>
          <w:rFonts w:ascii="Verdana" w:hAnsi="Verdana" w:cs="Calibri"/>
          <w:snapToGrid w:val="0"/>
          <w:color w:val="000000"/>
          <w:sz w:val="20"/>
          <w:szCs w:val="20"/>
          <w:u w:val="single"/>
          <w:lang w:val="bg-BG"/>
        </w:rPr>
      </w:pPr>
      <w:r w:rsidRPr="00657939">
        <w:rPr>
          <w:rFonts w:ascii="Verdana" w:hAnsi="Verdana"/>
          <w:bCs/>
          <w:snapToGrid w:val="0"/>
          <w:color w:val="000000"/>
          <w:sz w:val="20"/>
          <w:szCs w:val="20"/>
          <w:lang w:val="bg-BG"/>
        </w:rPr>
        <w:br w:type="page"/>
      </w:r>
    </w:p>
    <w:p w14:paraId="2AB1F72D" w14:textId="77777777" w:rsidR="000E5CCA" w:rsidRPr="00657939" w:rsidRDefault="000E5CCA" w:rsidP="000E5CCA">
      <w:pPr>
        <w:ind w:left="720"/>
        <w:jc w:val="both"/>
        <w:rPr>
          <w:rFonts w:ascii="Verdana" w:hAnsi="Verdana" w:cs="Calibri"/>
          <w:b/>
          <w:snapToGrid w:val="0"/>
          <w:color w:val="000000"/>
          <w:sz w:val="20"/>
          <w:szCs w:val="20"/>
          <w:u w:val="single"/>
          <w:lang w:val="bg-BG"/>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745"/>
        <w:gridCol w:w="2822"/>
      </w:tblGrid>
      <w:tr w:rsidR="00E34969" w:rsidRPr="002E0456" w14:paraId="475908B0"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66F4536"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w:t>
            </w: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5BEE040"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Технически изисквания</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6ADDF3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Предложение на участника</w:t>
            </w:r>
          </w:p>
        </w:tc>
      </w:tr>
      <w:tr w:rsidR="00E34969" w:rsidRPr="002E0456" w14:paraId="69121AD9"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3DAF1B42" w14:textId="701CA9A2" w:rsidR="005A1BA2" w:rsidRDefault="005A1BA2" w:rsidP="0074101F">
            <w:pPr>
              <w:pStyle w:val="p50"/>
              <w:numPr>
                <w:ilvl w:val="0"/>
                <w:numId w:val="37"/>
              </w:numPr>
              <w:tabs>
                <w:tab w:val="clear" w:pos="760"/>
              </w:tabs>
              <w:spacing w:line="240" w:lineRule="auto"/>
              <w:rPr>
                <w:rFonts w:ascii="Verdana" w:hAnsi="Verdana" w:cs="Calibri"/>
                <w:sz w:val="20"/>
                <w:szCs w:val="20"/>
                <w:lang w:val="bg-BG"/>
              </w:rPr>
            </w:pPr>
          </w:p>
          <w:p w14:paraId="16A497AD" w14:textId="77777777" w:rsidR="00E34969" w:rsidRPr="005A1BA2" w:rsidRDefault="00E34969" w:rsidP="005A1BA2">
            <w:pPr>
              <w:rPr>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1B58C38"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Оперативно работно тегло на напълно окомплектованата машина – максимум 13 000 кг.</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2CD100A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970857D"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69CD90F"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A4019A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 xml:space="preserve">Дизелов двигател с максимална номинална работна мощност от минимум 195 кс (97/68/ЕС).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825B3D4"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97B6416"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CBDCC1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84BC40E"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Максимална мощност от минимум 205 к.с. (97/68/EC)</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DAD3949"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B33127F"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DBB6D2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A57E7E8"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Възможност за редуциране на оборотите на двигателя до 1500 +/-  100 об/мин при 40 км/ч</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9688E9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F10BEE0"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1594B3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9A8000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Минимален работен обем на двигателя от 6,8 литра.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2D1523F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3D5FF85"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6077678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FCC4D55"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Резерв на въртящия момент от минимум 34%</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BBFB02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7464CD7"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3B85701"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1EE71FE"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Въздушен филър с предпочистване.</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397F2B1"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DA99B60"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EFE941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7843B35"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Резервоар за гориво с минимален обем от 320 литра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6E0159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0F6215CA"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EBA70F7"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18C8B53" w14:textId="77777777" w:rsidR="00E34969" w:rsidRPr="0074101F" w:rsidRDefault="00E34969" w:rsidP="00996677">
            <w:pPr>
              <w:autoSpaceDE w:val="0"/>
              <w:autoSpaceDN w:val="0"/>
              <w:adjustRightInd w:val="0"/>
              <w:rPr>
                <w:rFonts w:ascii="Verdana" w:eastAsiaTheme="minorHAnsi" w:hAnsi="Verdana" w:cs="Arial"/>
                <w:sz w:val="20"/>
                <w:szCs w:val="20"/>
                <w:lang w:val="bg-BG"/>
              </w:rPr>
            </w:pPr>
            <w:r w:rsidRPr="0074101F">
              <w:rPr>
                <w:rFonts w:ascii="Verdana" w:eastAsiaTheme="minorHAnsi" w:hAnsi="Verdana" w:cs="Arial"/>
                <w:sz w:val="20"/>
                <w:szCs w:val="20"/>
                <w:lang w:val="bg-BG"/>
              </w:rPr>
              <w:t xml:space="preserve">Охладителна система с вентилатор с виско-съединител и интеркулер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77C9AF96"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14B4713"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40EAA972"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57343B3" w14:textId="77777777" w:rsidR="00E34969" w:rsidRPr="0074101F" w:rsidRDefault="00E34969" w:rsidP="00996677">
            <w:pPr>
              <w:pStyle w:val="p50"/>
              <w:rPr>
                <w:rFonts w:ascii="Verdana" w:hAnsi="Verdana" w:cs="Arial"/>
                <w:sz w:val="20"/>
                <w:szCs w:val="20"/>
                <w:lang w:val="bg-BG"/>
              </w:rPr>
            </w:pPr>
            <w:r w:rsidRPr="0074101F">
              <w:rPr>
                <w:rFonts w:ascii="Verdana" w:hAnsi="Verdana" w:cs="Arial"/>
                <w:sz w:val="20"/>
                <w:szCs w:val="20"/>
                <w:lang w:val="bg-BG"/>
              </w:rPr>
              <w:t xml:space="preserve">Максимална мощност на силоотводния вал от минимум 159 к.с.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1F8CFDE"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9663076"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FF26C0F"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2285238"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Трансмисия с минимум 20/20 скорости.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FE6EED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CB2E464"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05DF4BD"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F82B048"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Задни гуми с минимален размер 650/75R38</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3B187C8"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EA6A254"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65F096E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9DA468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Предни гуми с минимален размер 600/65R28</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25D099BD"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8F4CEB3"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69AE52F8"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FB1E7D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s="Calibri"/>
                <w:sz w:val="20"/>
                <w:szCs w:val="20"/>
                <w:lang w:val="bg-BG"/>
              </w:rPr>
              <w:t>Всички гуми са с висока гъвкавост, като позволяват работа с работно налягане от минимум 0,8 бара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718AEC0"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6B92108"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2AA5F6E"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D1BAD7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Многопозиционни джанти - предни и задни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9DB8CE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03B3145"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473502B4"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7B58237"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Механично задвижен преден мост с триточково окачване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951551D"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450D631"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9DE07F3"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5E3ADB3"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Седалка на водача с пневматично окачване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A8B7D40"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BC9DD4A"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C35FCC1"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E2E419F"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Пасажерска седалка с окачване</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F982B8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50A8745"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A3B292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AA6FC76"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Дисплей на инструменталното табло, с функции определяни от оператора.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3300A5F"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5B5B6EF"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FF45B14"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C56E628"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Отопление и климатик в кабината</w:t>
            </w:r>
          </w:p>
          <w:p w14:paraId="6CC868D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F6AF7E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63AD3FD"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4737AA04"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D824853"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Телескопични странични огледала с ръчна настройка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A1D6F1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0B67B3AD"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9E37190"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588ADA8"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Огледало за задно виждане разположено в кабината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77AC1C1"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E81EA11"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464ADEB"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570E172"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Неотваряемо предно стъкло. Предна и задна щора. Задна стъклочистачка.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6859A6C"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7BDB531"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8FD56EE"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9FCD09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rPr>
              <w:t xml:space="preserve">FM </w:t>
            </w:r>
            <w:r w:rsidRPr="0074101F">
              <w:rPr>
                <w:rFonts w:ascii="Verdana" w:hAnsi="Verdana" w:cs="Calibri"/>
                <w:sz w:val="20"/>
                <w:szCs w:val="20"/>
                <w:lang w:val="bg-BG"/>
              </w:rPr>
              <w:t xml:space="preserve">радио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2DBDD17"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DFD6558"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33DCD99D"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A953A72"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Хидравлична помпа с минимален дебит 110 л/мин. Хидравлична</w:t>
            </w:r>
          </w:p>
          <w:p w14:paraId="09EFFC29"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система с компенсиране по налягане и дебит</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6A97514"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545F27C8"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3D25BC15"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BAD46AC"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Четири броя хидравлични двойки с</w:t>
            </w:r>
          </w:p>
          <w:p w14:paraId="717D148A"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куплунги и механично управление наклапаните. Механичен джойстик за управление на 3-ти и 4-ти клапан.</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689ED3D"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0F3885A"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61860FB3"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F154361"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Подготовка за Power Beyond хидравлични изводи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DC6DC06"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61621EB"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49C2CB0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0F469FE"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Триточкова навесна система с електро-хидравлично управление - кат.3N</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B931EEC"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29C43FC"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A201A92"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3CA849F3"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Увеличен капацитет на повдигане на навесната система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F29D34F"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D74B90E"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FE8DC8F"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36234C4"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Силово-позиционен контрол на навесната система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98EFC5F"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A7DF8FA"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1EC212E"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0AC1CC6A"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Рамена на навесната система с куки - кат. 3N</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7CBA4CC"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A9ECBC5"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DC58AF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1E7171D6"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Трета точка на навесната система с кука - кат. 3 N</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128F07E"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5305754"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8FC0EA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8CBB41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Присъединителни сфери за навесната система </w:t>
            </w:r>
            <w:r w:rsidRPr="0074101F">
              <w:rPr>
                <w:rFonts w:ascii="Verdana" w:hAnsi="Verdana" w:cs="Calibri"/>
                <w:sz w:val="20"/>
                <w:szCs w:val="20"/>
                <w:lang w:val="bg-BG"/>
              </w:rPr>
              <w:lastRenderedPageBreak/>
              <w:t>(ябълки)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9C9939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5E30057"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A93304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BB093F9"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Автоматични стабилизатори на хоризонталното движение на навесната система (обтяжки) - ляв и десен</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029926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63133F5"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090F1E8"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39D2520"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Бутони за управление на навесната система на левия и десния задни калници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EA62048"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DD46211"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8A33AFD"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91AAE7C"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Заден силоотводен вал - 540/540E/1000 об/мин</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FA4BC31"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8A645CB"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7C2FDD8"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E910EE0"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Външни бутони на калниците за задействане на задния силоотводен вал</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DF48530"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BB6A6BE"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DD08844"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4085492"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Дистанционно управление на ПТО</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2EA143E6"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381EA30"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927BF36"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4DF3B94"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Твърд теглич (теглеща греда) - кат.2</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2FD891D"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562D322"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6A02064E"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AB8DA7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Четирипозиционен буферен теглич с автоматично прикачване - 38 mm диаметър на пина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50A2ECC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1788AF4"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B4A795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431E1570"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Допълнителни изводи за захранване 12V </w:t>
            </w:r>
          </w:p>
          <w:p w14:paraId="742935D0" w14:textId="77777777" w:rsidR="00E34969" w:rsidRPr="0074101F" w:rsidRDefault="00E34969" w:rsidP="00996677">
            <w:pPr>
              <w:pStyle w:val="p50"/>
              <w:rPr>
                <w:rFonts w:ascii="Verdana" w:hAnsi="Verdana" w:cs="Calibri"/>
                <w:sz w:val="20"/>
                <w:szCs w:val="20"/>
                <w:lang w:val="bg-BG"/>
              </w:rPr>
            </w:pP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C025B61"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41F8DB7A"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8779013"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1DDF1626"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Осветителен пакет с предни ъглови работни светлини на капака на двигателя, четири предни работни светлини в покрива на кабината, четири задни работни светлини,  в покрива на кабината.</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261835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455B19F"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308B19D"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F9282C9"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Две допълнителни къси светлини (H4) на нивото на предните габаритни светлини. Заместват оригиналните предни къси светлини, когато предно монтиран инвентар закрива оригиналните предни светлини.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2B0666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312B097"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68BF4AE"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236A1D5"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Жълта сигнална светлина (буркан)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4EB546E"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2EAE51C"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1F0D6647"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601967F7"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Пневматична спирачна система 2+1 линии (включва компресор)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9B65515"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85A01B2"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38646540"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E8D084F"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Предпазна плоча под резервоара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384CA85"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6A08618"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4FFFD80A"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50FD153"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Предни калници за механичен преден мост</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ADE20E3"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1909D07"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37453AA2"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75E7329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Кондензорна решетка за радиатора на климатика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418DA21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617E2BE"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3E510B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15BF7ABA"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Кутия за инструменти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6DD3EC29"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30695F52"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D628AFD"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187AB80C"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 xml:space="preserve">Предна базова тежест (стойка за тежести) от минимум 105 кг. </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6F35750"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7FCD99C6"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557A9CA9"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5BD8F15C"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Предни тежести – 18 бр. по 50 кг. – общо 900 кг</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2CB03AD4"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D53849F"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0D913B11"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1793B1A7"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Задни колесни тежести 800кг</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813092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72C78EC"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7813A4F8"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4ACBCCD"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Предна триточкова навесна система,</w:t>
            </w:r>
          </w:p>
          <w:p w14:paraId="11D3BDF2"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максимален капацитет на повдигане 5500 кг с управление от първата двойка задни хидравлични изводи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32AAC9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592177C4" w14:textId="77777777" w:rsidTr="002D5242">
        <w:tc>
          <w:tcPr>
            <w:tcW w:w="817" w:type="dxa"/>
            <w:tcBorders>
              <w:top w:val="single" w:sz="4" w:space="0" w:color="auto"/>
              <w:left w:val="single" w:sz="4" w:space="0" w:color="auto"/>
              <w:bottom w:val="single" w:sz="4" w:space="0" w:color="auto"/>
              <w:right w:val="single" w:sz="4" w:space="0" w:color="auto"/>
            </w:tcBorders>
            <w:shd w:val="clear" w:color="auto" w:fill="auto"/>
          </w:tcPr>
          <w:p w14:paraId="2027BB92"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tcBorders>
              <w:top w:val="single" w:sz="4" w:space="0" w:color="auto"/>
              <w:left w:val="single" w:sz="4" w:space="0" w:color="auto"/>
              <w:bottom w:val="single" w:sz="4" w:space="0" w:color="auto"/>
              <w:right w:val="single" w:sz="4" w:space="0" w:color="auto"/>
            </w:tcBorders>
            <w:shd w:val="clear" w:color="auto" w:fill="auto"/>
          </w:tcPr>
          <w:p w14:paraId="2F53A59C" w14:textId="77777777" w:rsidR="00E34969" w:rsidRPr="0074101F" w:rsidRDefault="00E34969" w:rsidP="00996677">
            <w:pPr>
              <w:pStyle w:val="p50"/>
              <w:rPr>
                <w:rFonts w:ascii="Verdana" w:hAnsi="Verdana" w:cs="Calibri"/>
                <w:sz w:val="20"/>
                <w:szCs w:val="20"/>
                <w:lang w:val="bg-BG"/>
              </w:rPr>
            </w:pPr>
            <w:r w:rsidRPr="0074101F">
              <w:rPr>
                <w:rFonts w:ascii="Verdana" w:hAnsi="Verdana" w:cs="Calibri"/>
                <w:sz w:val="20"/>
                <w:szCs w:val="20"/>
                <w:lang w:val="bg-BG"/>
              </w:rPr>
              <w:t>Два броя предни хидравлични изводи, управлявани от третата и четвъртата задни хидравлични двойки изводи</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370515C8"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6B516627" w14:textId="77777777" w:rsidTr="002D5242">
        <w:tc>
          <w:tcPr>
            <w:tcW w:w="817" w:type="dxa"/>
            <w:shd w:val="clear" w:color="auto" w:fill="auto"/>
          </w:tcPr>
          <w:p w14:paraId="73FC796F"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shd w:val="clear" w:color="auto" w:fill="auto"/>
          </w:tcPr>
          <w:p w14:paraId="37CB925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olor w:val="auto"/>
                <w:sz w:val="20"/>
                <w:szCs w:val="20"/>
                <w:lang w:val="bg-BG"/>
              </w:rPr>
              <w:t>Комплект за първа помощ + 2 броя светлоотразителни триъгълника</w:t>
            </w:r>
            <w:r w:rsidRPr="0074101F">
              <w:rPr>
                <w:rFonts w:ascii="Verdana" w:hAnsi="Verdana"/>
                <w:color w:val="auto"/>
                <w:sz w:val="20"/>
                <w:szCs w:val="20"/>
              </w:rPr>
              <w:t>.</w:t>
            </w:r>
            <w:r w:rsidRPr="0074101F">
              <w:rPr>
                <w:rFonts w:ascii="Verdana" w:hAnsi="Verdana"/>
                <w:color w:val="auto"/>
                <w:sz w:val="20"/>
                <w:szCs w:val="20"/>
                <w:lang w:val="bg-BG"/>
              </w:rPr>
              <w:t xml:space="preserve"> Прахов пожарогасител 2 кг.</w:t>
            </w:r>
          </w:p>
        </w:tc>
        <w:tc>
          <w:tcPr>
            <w:tcW w:w="2822" w:type="dxa"/>
            <w:shd w:val="clear" w:color="auto" w:fill="auto"/>
          </w:tcPr>
          <w:p w14:paraId="17BA90C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970A97A" w14:textId="77777777" w:rsidTr="002D5242">
        <w:tc>
          <w:tcPr>
            <w:tcW w:w="817" w:type="dxa"/>
            <w:shd w:val="clear" w:color="auto" w:fill="auto"/>
          </w:tcPr>
          <w:p w14:paraId="2CC8DF07"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shd w:val="clear" w:color="auto" w:fill="auto"/>
          </w:tcPr>
          <w:p w14:paraId="3120E8EF"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olor w:val="auto"/>
                <w:sz w:val="20"/>
                <w:szCs w:val="20"/>
                <w:lang w:val="bg-BG"/>
              </w:rPr>
              <w:t>Ръководство за експлоатация на български език</w:t>
            </w:r>
            <w:r w:rsidRPr="0074101F">
              <w:rPr>
                <w:rFonts w:ascii="Verdana" w:hAnsi="Verdana"/>
                <w:color w:val="auto"/>
                <w:sz w:val="20"/>
                <w:szCs w:val="20"/>
              </w:rPr>
              <w:t>.</w:t>
            </w:r>
          </w:p>
        </w:tc>
        <w:tc>
          <w:tcPr>
            <w:tcW w:w="2822" w:type="dxa"/>
            <w:shd w:val="clear" w:color="auto" w:fill="auto"/>
          </w:tcPr>
          <w:p w14:paraId="5694E70C"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B16F1E4" w14:textId="77777777" w:rsidTr="002D5242">
        <w:trPr>
          <w:trHeight w:val="602"/>
        </w:trPr>
        <w:tc>
          <w:tcPr>
            <w:tcW w:w="817" w:type="dxa"/>
            <w:shd w:val="clear" w:color="auto" w:fill="auto"/>
          </w:tcPr>
          <w:p w14:paraId="6222794C"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shd w:val="clear" w:color="auto" w:fill="auto"/>
          </w:tcPr>
          <w:p w14:paraId="5F94397D" w14:textId="77777777" w:rsidR="00E34969" w:rsidRPr="0074101F" w:rsidRDefault="00E34969" w:rsidP="00996677">
            <w:pPr>
              <w:autoSpaceDE w:val="0"/>
              <w:autoSpaceDN w:val="0"/>
              <w:adjustRightInd w:val="0"/>
              <w:rPr>
                <w:rFonts w:ascii="Verdana" w:eastAsiaTheme="minorHAnsi" w:hAnsi="Verdana" w:cs="Tahoma"/>
                <w:sz w:val="20"/>
                <w:szCs w:val="20"/>
                <w:lang w:val="bg-BG"/>
              </w:rPr>
            </w:pPr>
            <w:r w:rsidRPr="0074101F">
              <w:rPr>
                <w:rFonts w:ascii="Verdana" w:eastAsiaTheme="minorHAnsi" w:hAnsi="Verdana" w:cs="Tahoma,Bold"/>
                <w:b/>
                <w:bCs/>
                <w:sz w:val="20"/>
                <w:szCs w:val="20"/>
                <w:lang w:val="bg-BG"/>
              </w:rPr>
              <w:t xml:space="preserve">Окомплектовка - Гребло за сняг </w:t>
            </w:r>
            <w:r w:rsidRPr="0074101F">
              <w:rPr>
                <w:rFonts w:ascii="Verdana" w:eastAsiaTheme="minorHAnsi" w:hAnsi="Verdana" w:cs="Tahoma"/>
                <w:sz w:val="20"/>
                <w:szCs w:val="20"/>
                <w:lang w:val="bg-BG"/>
              </w:rPr>
              <w:t>с минимална широчина 2900 мм и триточково окачване,галванизирано.</w:t>
            </w:r>
          </w:p>
        </w:tc>
        <w:tc>
          <w:tcPr>
            <w:tcW w:w="2822" w:type="dxa"/>
            <w:shd w:val="clear" w:color="auto" w:fill="auto"/>
          </w:tcPr>
          <w:p w14:paraId="546E6B4B"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1E5B1343" w14:textId="77777777" w:rsidTr="002D5242">
        <w:trPr>
          <w:trHeight w:val="602"/>
        </w:trPr>
        <w:tc>
          <w:tcPr>
            <w:tcW w:w="817" w:type="dxa"/>
            <w:shd w:val="clear" w:color="auto" w:fill="auto"/>
          </w:tcPr>
          <w:p w14:paraId="2A4A82E8"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shd w:val="clear" w:color="auto" w:fill="auto"/>
          </w:tcPr>
          <w:p w14:paraId="078CD846" w14:textId="77777777" w:rsidR="00E34969" w:rsidRPr="0074101F" w:rsidRDefault="00E34969" w:rsidP="00996677">
            <w:pPr>
              <w:autoSpaceDE w:val="0"/>
              <w:autoSpaceDN w:val="0"/>
              <w:adjustRightInd w:val="0"/>
              <w:rPr>
                <w:rFonts w:ascii="Verdana" w:eastAsiaTheme="minorHAnsi" w:hAnsi="Verdana" w:cs="Tahoma,Bold"/>
                <w:b/>
                <w:bCs/>
                <w:sz w:val="20"/>
                <w:szCs w:val="20"/>
                <w:lang w:val="bg-BG"/>
              </w:rPr>
            </w:pPr>
            <w:r w:rsidRPr="0074101F">
              <w:rPr>
                <w:rFonts w:ascii="Verdana" w:eastAsiaTheme="minorHAnsi" w:hAnsi="Verdana" w:cs="Tahoma,Bold"/>
                <w:b/>
                <w:bCs/>
                <w:sz w:val="20"/>
                <w:szCs w:val="20"/>
                <w:lang w:val="bg-BG"/>
              </w:rPr>
              <w:t>Окомплектовка - Четка с минимална дължина 2800мм</w:t>
            </w:r>
          </w:p>
          <w:p w14:paraId="4151AEAD" w14:textId="77777777" w:rsidR="00E34969" w:rsidRPr="0074101F" w:rsidRDefault="00E34969" w:rsidP="00996677">
            <w:pPr>
              <w:autoSpaceDE w:val="0"/>
              <w:autoSpaceDN w:val="0"/>
              <w:adjustRightInd w:val="0"/>
              <w:rPr>
                <w:rFonts w:ascii="Verdana" w:eastAsiaTheme="minorHAnsi" w:hAnsi="Verdana" w:cs="Tahoma"/>
                <w:sz w:val="20"/>
                <w:szCs w:val="20"/>
                <w:lang w:val="bg-BG"/>
              </w:rPr>
            </w:pPr>
            <w:r w:rsidRPr="0074101F">
              <w:rPr>
                <w:rFonts w:ascii="Verdana" w:eastAsiaTheme="minorHAnsi" w:hAnsi="Verdana" w:cs="Tahoma"/>
                <w:sz w:val="20"/>
                <w:szCs w:val="20"/>
                <w:lang w:val="bg-BG"/>
              </w:rPr>
              <w:t>Триточков блок за задно и предно</w:t>
            </w:r>
          </w:p>
          <w:p w14:paraId="75A6F3FE" w14:textId="77777777" w:rsidR="00E34969" w:rsidRPr="0074101F" w:rsidRDefault="00E34969" w:rsidP="00996677">
            <w:pPr>
              <w:autoSpaceDE w:val="0"/>
              <w:autoSpaceDN w:val="0"/>
              <w:adjustRightInd w:val="0"/>
              <w:rPr>
                <w:rFonts w:ascii="Verdana" w:eastAsiaTheme="minorHAnsi" w:hAnsi="Verdana" w:cs="Tahoma"/>
                <w:sz w:val="20"/>
                <w:szCs w:val="20"/>
                <w:lang w:val="bg-BG"/>
              </w:rPr>
            </w:pPr>
            <w:r w:rsidRPr="0074101F">
              <w:rPr>
                <w:rFonts w:ascii="Verdana" w:eastAsiaTheme="minorHAnsi" w:hAnsi="Verdana" w:cs="Tahoma"/>
                <w:sz w:val="20"/>
                <w:szCs w:val="20"/>
                <w:lang w:val="bg-BG"/>
              </w:rPr>
              <w:t>закачане с монтаж към триъгълник за</w:t>
            </w:r>
          </w:p>
          <w:p w14:paraId="20EB4C9D" w14:textId="77777777" w:rsidR="00E34969" w:rsidRPr="0074101F" w:rsidRDefault="00E34969" w:rsidP="00996677">
            <w:pPr>
              <w:autoSpaceDE w:val="0"/>
              <w:autoSpaceDN w:val="0"/>
              <w:adjustRightInd w:val="0"/>
              <w:rPr>
                <w:rFonts w:ascii="Verdana" w:eastAsiaTheme="minorHAnsi" w:hAnsi="Verdana" w:cs="Tahoma"/>
                <w:sz w:val="20"/>
                <w:szCs w:val="20"/>
                <w:lang w:val="bg-BG"/>
              </w:rPr>
            </w:pPr>
            <w:r w:rsidRPr="0074101F">
              <w:rPr>
                <w:rFonts w:ascii="Verdana" w:eastAsiaTheme="minorHAnsi" w:hAnsi="Verdana" w:cs="Tahoma"/>
                <w:sz w:val="20"/>
                <w:szCs w:val="20"/>
                <w:lang w:val="bg-BG"/>
              </w:rPr>
              <w:t>трактора, механично завъртане, oтделение за събиране на боклук с хидравлично изпразване.Странична четка с минимален диаметър Ø 550 мм,PVC, монтаж отдясно.</w:t>
            </w:r>
          </w:p>
        </w:tc>
        <w:tc>
          <w:tcPr>
            <w:tcW w:w="2822" w:type="dxa"/>
            <w:shd w:val="clear" w:color="auto" w:fill="auto"/>
          </w:tcPr>
          <w:p w14:paraId="7DE6E7E4"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r w:rsidR="00E34969" w:rsidRPr="002E0456" w14:paraId="24E802FC" w14:textId="77777777" w:rsidTr="002D5242">
        <w:trPr>
          <w:trHeight w:val="602"/>
        </w:trPr>
        <w:tc>
          <w:tcPr>
            <w:tcW w:w="817" w:type="dxa"/>
            <w:shd w:val="clear" w:color="auto" w:fill="auto"/>
          </w:tcPr>
          <w:p w14:paraId="26FEA784" w14:textId="77777777" w:rsidR="00E34969" w:rsidRPr="0074101F" w:rsidRDefault="00E34969" w:rsidP="0074101F">
            <w:pPr>
              <w:pStyle w:val="p50"/>
              <w:numPr>
                <w:ilvl w:val="0"/>
                <w:numId w:val="37"/>
              </w:numPr>
              <w:tabs>
                <w:tab w:val="clear" w:pos="760"/>
              </w:tabs>
              <w:spacing w:line="240" w:lineRule="auto"/>
              <w:ind w:left="0" w:firstLine="0"/>
              <w:rPr>
                <w:rFonts w:ascii="Verdana" w:hAnsi="Verdana" w:cs="Calibri"/>
                <w:sz w:val="20"/>
                <w:szCs w:val="20"/>
                <w:lang w:val="bg-BG"/>
              </w:rPr>
            </w:pPr>
          </w:p>
        </w:tc>
        <w:tc>
          <w:tcPr>
            <w:tcW w:w="5745" w:type="dxa"/>
            <w:shd w:val="clear" w:color="auto" w:fill="auto"/>
          </w:tcPr>
          <w:p w14:paraId="126D32F2"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r w:rsidRPr="0074101F">
              <w:rPr>
                <w:rFonts w:ascii="Verdana" w:hAnsi="Verdana"/>
                <w:color w:val="auto"/>
                <w:sz w:val="20"/>
                <w:szCs w:val="20"/>
                <w:lang w:val="bg-BG"/>
              </w:rPr>
              <w:t>Д</w:t>
            </w:r>
            <w:r w:rsidRPr="0074101F">
              <w:rPr>
                <w:rFonts w:ascii="Verdana" w:hAnsi="Verdana"/>
                <w:color w:val="auto"/>
                <w:sz w:val="20"/>
                <w:szCs w:val="20"/>
              </w:rPr>
              <w:t xml:space="preserve">ата на производство – след </w:t>
            </w:r>
            <w:r w:rsidRPr="0074101F">
              <w:rPr>
                <w:rFonts w:ascii="Verdana" w:hAnsi="Verdana"/>
                <w:color w:val="auto"/>
                <w:sz w:val="20"/>
                <w:szCs w:val="20"/>
                <w:lang w:val="bg-BG"/>
              </w:rPr>
              <w:t>месец 01. 2017 година</w:t>
            </w:r>
            <w:r w:rsidRPr="0074101F">
              <w:rPr>
                <w:rFonts w:ascii="Verdana" w:hAnsi="Verdana"/>
                <w:color w:val="auto"/>
                <w:sz w:val="20"/>
                <w:szCs w:val="20"/>
              </w:rPr>
              <w:t>.</w:t>
            </w:r>
          </w:p>
        </w:tc>
        <w:tc>
          <w:tcPr>
            <w:tcW w:w="2822" w:type="dxa"/>
            <w:shd w:val="clear" w:color="auto" w:fill="auto"/>
          </w:tcPr>
          <w:p w14:paraId="0248260A" w14:textId="77777777" w:rsidR="00E34969" w:rsidRPr="0074101F" w:rsidRDefault="00E34969" w:rsidP="00996677">
            <w:pPr>
              <w:pStyle w:val="p50"/>
              <w:tabs>
                <w:tab w:val="clear" w:pos="760"/>
              </w:tabs>
              <w:spacing w:line="240" w:lineRule="auto"/>
              <w:ind w:left="0" w:firstLine="0"/>
              <w:rPr>
                <w:rFonts w:ascii="Verdana" w:hAnsi="Verdana" w:cs="Calibri"/>
                <w:sz w:val="20"/>
                <w:szCs w:val="20"/>
                <w:lang w:val="bg-BG"/>
              </w:rPr>
            </w:pPr>
          </w:p>
        </w:tc>
      </w:tr>
    </w:tbl>
    <w:p w14:paraId="311ADF6E" w14:textId="77777777" w:rsidR="00E34969" w:rsidRPr="00306DDD" w:rsidRDefault="00E34969" w:rsidP="00E34969">
      <w:pPr>
        <w:overflowPunct w:val="0"/>
        <w:autoSpaceDE w:val="0"/>
        <w:autoSpaceDN w:val="0"/>
        <w:adjustRightInd w:val="0"/>
        <w:spacing w:before="120" w:after="120"/>
        <w:ind w:left="-57" w:right="209" w:firstLine="720"/>
        <w:jc w:val="right"/>
        <w:outlineLvl w:val="0"/>
        <w:rPr>
          <w:rFonts w:cs="Arial"/>
          <w:bCs/>
          <w:lang w:val="bg-BG"/>
        </w:rPr>
      </w:pPr>
      <w:r w:rsidRPr="00306DDD">
        <w:rPr>
          <w:rFonts w:cs="Arial"/>
          <w:bCs/>
          <w:lang w:val="bg-BG"/>
        </w:rPr>
        <w:t>Дата: _____________                                 _______________________</w:t>
      </w:r>
    </w:p>
    <w:p w14:paraId="6EFA3A4D" w14:textId="77777777" w:rsidR="00E34969" w:rsidRPr="00306DDD" w:rsidRDefault="00E34969" w:rsidP="00E34969">
      <w:pPr>
        <w:overflowPunct w:val="0"/>
        <w:autoSpaceDE w:val="0"/>
        <w:autoSpaceDN w:val="0"/>
        <w:adjustRightInd w:val="0"/>
        <w:spacing w:after="120"/>
        <w:ind w:left="-57" w:right="209" w:firstLine="1860"/>
        <w:jc w:val="right"/>
        <w:outlineLvl w:val="0"/>
        <w:rPr>
          <w:rFonts w:cs="Arial"/>
          <w:bCs/>
          <w:lang w:val="bg-BG"/>
        </w:rPr>
      </w:pPr>
      <w:r w:rsidRPr="00306DDD">
        <w:rPr>
          <w:rFonts w:cs="Arial"/>
          <w:bCs/>
          <w:lang w:val="bg-BG"/>
        </w:rPr>
        <w:t>(Печат, име и подпис)</w:t>
      </w:r>
    </w:p>
    <w:p w14:paraId="109B96C9" w14:textId="77777777" w:rsidR="00E34969" w:rsidRPr="005605EE" w:rsidRDefault="00E34969" w:rsidP="00E34969">
      <w:pPr>
        <w:pStyle w:val="p50"/>
        <w:tabs>
          <w:tab w:val="clear" w:pos="760"/>
        </w:tabs>
        <w:spacing w:line="240" w:lineRule="auto"/>
        <w:ind w:firstLine="0"/>
        <w:rPr>
          <w:rFonts w:ascii="Bookman Old Style" w:hAnsi="Bookman Old Style" w:cs="Calibri"/>
          <w:b/>
          <w:u w:val="single"/>
          <w:lang w:val="bg-BG"/>
        </w:rPr>
      </w:pPr>
    </w:p>
    <w:p w14:paraId="08644E05" w14:textId="2B959983" w:rsidR="000E5CCA" w:rsidRPr="0074101F" w:rsidRDefault="000E5CCA" w:rsidP="0074101F">
      <w:pPr>
        <w:pStyle w:val="p50"/>
        <w:tabs>
          <w:tab w:val="clear" w:pos="760"/>
        </w:tabs>
        <w:spacing w:line="240" w:lineRule="auto"/>
        <w:ind w:left="0" w:firstLine="0"/>
        <w:rPr>
          <w:rFonts w:ascii="Bookman Old Style" w:hAnsi="Bookman Old Style" w:cs="Calibri"/>
          <w:u w:val="single"/>
          <w:lang w:val="bg-BG"/>
        </w:rPr>
      </w:pPr>
      <w:r w:rsidRPr="00657939">
        <w:rPr>
          <w:rFonts w:ascii="Verdana" w:hAnsi="Verdana" w:cs="Calibri"/>
          <w:b/>
          <w:sz w:val="20"/>
          <w:szCs w:val="20"/>
          <w:u w:val="single"/>
          <w:lang w:val="bg-BG"/>
        </w:rPr>
        <w:br w:type="page"/>
      </w:r>
    </w:p>
    <w:p w14:paraId="0B11D309" w14:textId="5EB17545" w:rsidR="000E5CCA" w:rsidRPr="00657939" w:rsidRDefault="000E5CCA" w:rsidP="0028228B">
      <w:pPr>
        <w:keepNext/>
        <w:numPr>
          <w:ilvl w:val="0"/>
          <w:numId w:val="27"/>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lastRenderedPageBreak/>
        <w:t xml:space="preserve">ГАРАНЦИОНЕН СРОК И СЕРВИЗНО ОБСЛУЖВАНЕ НА </w:t>
      </w:r>
      <w:r w:rsidR="00067373">
        <w:rPr>
          <w:rFonts w:ascii="Verdana" w:hAnsi="Verdana"/>
          <w:b/>
          <w:bCs/>
          <w:sz w:val="20"/>
          <w:szCs w:val="20"/>
          <w:lang w:val="bg-BG"/>
        </w:rPr>
        <w:t>ТРАКТОРА</w:t>
      </w:r>
    </w:p>
    <w:p w14:paraId="45D9C31B" w14:textId="58ECC2EA"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Доставеният </w:t>
      </w:r>
      <w:r w:rsidR="00253470">
        <w:rPr>
          <w:rFonts w:ascii="Verdana" w:hAnsi="Verdana"/>
          <w:sz w:val="20"/>
          <w:szCs w:val="20"/>
          <w:lang w:val="bg-BG"/>
        </w:rPr>
        <w:t>тра</w:t>
      </w:r>
      <w:r w:rsidR="00F1276E">
        <w:rPr>
          <w:rFonts w:ascii="Verdana" w:hAnsi="Verdana"/>
          <w:sz w:val="20"/>
          <w:szCs w:val="20"/>
          <w:lang w:val="bg-BG"/>
        </w:rPr>
        <w:t>ктор</w:t>
      </w:r>
      <w:r w:rsidRPr="00657939">
        <w:rPr>
          <w:rFonts w:ascii="Verdana" w:hAnsi="Verdana"/>
          <w:sz w:val="20"/>
          <w:szCs w:val="20"/>
          <w:lang w:val="bg-BG"/>
        </w:rPr>
        <w:t xml:space="preserve">, предмет на договора, трябва да бъде с минимална </w:t>
      </w:r>
      <w:r w:rsidR="00CE0DCE">
        <w:rPr>
          <w:rFonts w:ascii="Verdana" w:hAnsi="Verdana"/>
          <w:b/>
          <w:sz w:val="20"/>
          <w:szCs w:val="20"/>
          <w:lang w:val="bg-BG"/>
        </w:rPr>
        <w:t>П</w:t>
      </w:r>
      <w:r w:rsidRPr="00722E07">
        <w:rPr>
          <w:rFonts w:ascii="Verdana" w:hAnsi="Verdana"/>
          <w:b/>
          <w:sz w:val="20"/>
          <w:szCs w:val="20"/>
          <w:lang w:val="bg-BG"/>
        </w:rPr>
        <w:t>ълна гаранция</w:t>
      </w:r>
      <w:r w:rsidRPr="00657939">
        <w:rPr>
          <w:rFonts w:ascii="Verdana" w:hAnsi="Verdana"/>
          <w:sz w:val="20"/>
          <w:szCs w:val="20"/>
          <w:lang w:val="bg-BG"/>
        </w:rPr>
        <w:t xml:space="preserve"> </w:t>
      </w:r>
      <w:r w:rsidR="00E34969">
        <w:rPr>
          <w:rFonts w:ascii="Verdana" w:hAnsi="Verdana"/>
          <w:sz w:val="20"/>
          <w:szCs w:val="20"/>
          <w:lang w:val="bg-BG"/>
        </w:rPr>
        <w:t>от</w:t>
      </w:r>
      <w:r w:rsidR="00E34969" w:rsidRPr="00657939">
        <w:rPr>
          <w:rFonts w:ascii="Verdana" w:hAnsi="Verdana"/>
          <w:sz w:val="20"/>
          <w:szCs w:val="20"/>
          <w:lang w:val="bg-BG"/>
        </w:rPr>
        <w:t xml:space="preserve"> </w:t>
      </w:r>
      <w:r w:rsidR="00F1276E">
        <w:rPr>
          <w:rFonts w:ascii="Verdana" w:hAnsi="Verdana"/>
          <w:sz w:val="20"/>
          <w:szCs w:val="20"/>
          <w:lang w:val="bg-BG"/>
        </w:rPr>
        <w:t>2</w:t>
      </w:r>
      <w:r w:rsidR="0082655C" w:rsidRPr="00657939">
        <w:rPr>
          <w:rFonts w:ascii="Verdana" w:hAnsi="Verdana"/>
          <w:sz w:val="20"/>
          <w:szCs w:val="20"/>
          <w:lang w:val="bg-BG"/>
        </w:rPr>
        <w:t>0</w:t>
      </w:r>
      <w:r w:rsidRPr="00657939">
        <w:rPr>
          <w:rFonts w:ascii="Verdana" w:hAnsi="Verdana"/>
          <w:sz w:val="20"/>
          <w:szCs w:val="20"/>
          <w:lang w:val="bg-BG"/>
        </w:rPr>
        <w:t xml:space="preserve">00 моточаса или </w:t>
      </w:r>
      <w:r w:rsidR="00F1276E">
        <w:rPr>
          <w:rFonts w:ascii="Verdana" w:hAnsi="Verdana"/>
          <w:sz w:val="20"/>
          <w:szCs w:val="20"/>
          <w:lang w:val="bg-BG"/>
        </w:rPr>
        <w:t>24</w:t>
      </w:r>
      <w:r w:rsidRPr="00657939">
        <w:rPr>
          <w:rFonts w:ascii="Verdana" w:hAnsi="Verdana"/>
          <w:sz w:val="20"/>
          <w:szCs w:val="20"/>
          <w:lang w:val="bg-BG"/>
        </w:rPr>
        <w:t xml:space="preserve"> месеца, което условие настъпи първо. Гаранцията започва да тече от датата на доставка на </w:t>
      </w:r>
      <w:r w:rsidR="00F1276E">
        <w:rPr>
          <w:rFonts w:ascii="Verdana" w:hAnsi="Verdana"/>
          <w:sz w:val="20"/>
          <w:szCs w:val="20"/>
          <w:lang w:val="bg-BG"/>
        </w:rPr>
        <w:t>трактора</w:t>
      </w:r>
      <w:r w:rsidRPr="00657939">
        <w:rPr>
          <w:rFonts w:ascii="Verdana" w:hAnsi="Verdana"/>
          <w:sz w:val="20"/>
          <w:szCs w:val="20"/>
          <w:lang w:val="bg-BG"/>
        </w:rPr>
        <w:t xml:space="preserve">, която се удостоверява с приемо-предавателен протокол, подписан без възражения от двете страни. </w:t>
      </w:r>
    </w:p>
    <w:p w14:paraId="4E1EBD8C" w14:textId="7653D8AD"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Пълната гаранция, съгласно т.3.1, покрива всички части и компоненти на </w:t>
      </w:r>
      <w:r w:rsidR="00131CE5">
        <w:rPr>
          <w:rFonts w:ascii="Verdana" w:hAnsi="Verdana"/>
          <w:sz w:val="20"/>
          <w:szCs w:val="20"/>
          <w:lang w:val="bg-BG"/>
        </w:rPr>
        <w:t>трактора</w:t>
      </w:r>
      <w:r w:rsidRPr="00657939">
        <w:rPr>
          <w:rFonts w:ascii="Verdana" w:hAnsi="Verdana"/>
          <w:sz w:val="20"/>
          <w:szCs w:val="20"/>
          <w:lang w:val="bg-BG"/>
        </w:rPr>
        <w:t xml:space="preserve"> с изключение на:</w:t>
      </w:r>
    </w:p>
    <w:p w14:paraId="0C5A7C6E" w14:textId="0DFE6599"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 xml:space="preserve">Части и консумативи, влизащи в нормалното сервизно </w:t>
      </w:r>
      <w:r w:rsidRPr="00657939">
        <w:rPr>
          <w:rFonts w:ascii="Verdana" w:hAnsi="Verdana"/>
          <w:sz w:val="20"/>
          <w:szCs w:val="20"/>
          <w:lang w:val="bg-BG"/>
        </w:rPr>
        <w:t>обслужване/</w:t>
      </w:r>
      <w:r w:rsidRPr="00657939">
        <w:rPr>
          <w:rFonts w:ascii="Verdana" w:hAnsi="Verdana"/>
          <w:sz w:val="20"/>
          <w:szCs w:val="20"/>
        </w:rPr>
        <w:t xml:space="preserve">поддържане на новият </w:t>
      </w:r>
      <w:r w:rsidR="00E34969">
        <w:rPr>
          <w:rFonts w:ascii="Verdana" w:hAnsi="Verdana"/>
          <w:sz w:val="20"/>
          <w:szCs w:val="20"/>
          <w:lang w:val="bg-BG"/>
        </w:rPr>
        <w:t>трактор</w:t>
      </w:r>
      <w:r w:rsidR="00E34969" w:rsidRPr="00657939">
        <w:rPr>
          <w:rFonts w:ascii="Verdana" w:hAnsi="Verdana"/>
          <w:sz w:val="20"/>
          <w:szCs w:val="20"/>
        </w:rPr>
        <w:t xml:space="preserve"> </w:t>
      </w:r>
      <w:r w:rsidRPr="00657939">
        <w:rPr>
          <w:rFonts w:ascii="Verdana" w:hAnsi="Verdana"/>
          <w:sz w:val="20"/>
          <w:szCs w:val="20"/>
        </w:rPr>
        <w:t>– филтри, масла, спирачна течност, антифриз, крушкии други консумативи.</w:t>
      </w:r>
    </w:p>
    <w:p w14:paraId="4C8E5D46" w14:textId="0B79C12F"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 xml:space="preserve">Щети по </w:t>
      </w:r>
      <w:r w:rsidR="00512150">
        <w:rPr>
          <w:rFonts w:ascii="Verdana" w:hAnsi="Verdana"/>
          <w:sz w:val="20"/>
          <w:szCs w:val="20"/>
          <w:lang w:val="bg-BG"/>
        </w:rPr>
        <w:t>трактора</w:t>
      </w:r>
      <w:r w:rsidRPr="00657939">
        <w:rPr>
          <w:rFonts w:ascii="Verdana" w:hAnsi="Verdana"/>
          <w:sz w:val="20"/>
          <w:szCs w:val="20"/>
        </w:rPr>
        <w:t xml:space="preserve"> причинени при застрахователно събитие.</w:t>
      </w:r>
    </w:p>
    <w:p w14:paraId="0C9D34A7" w14:textId="00B7760B" w:rsidR="000E5CCA" w:rsidRPr="00657939" w:rsidRDefault="000E5CCA" w:rsidP="000E5CCA">
      <w:pPr>
        <w:tabs>
          <w:tab w:val="left" w:pos="1800"/>
          <w:tab w:val="left" w:leader="dot" w:pos="12960"/>
        </w:tabs>
        <w:spacing w:after="240"/>
        <w:ind w:left="720"/>
        <w:jc w:val="both"/>
        <w:rPr>
          <w:rFonts w:ascii="Verdana" w:hAnsi="Verdana"/>
          <w:sz w:val="20"/>
          <w:szCs w:val="20"/>
        </w:rPr>
      </w:pPr>
      <w:r w:rsidRPr="00657939">
        <w:rPr>
          <w:rFonts w:ascii="Verdana" w:hAnsi="Verdana"/>
          <w:sz w:val="20"/>
          <w:szCs w:val="20"/>
          <w:lang w:val="bg-BG"/>
        </w:rPr>
        <w:t xml:space="preserve">Пълната гаранция покрива и гумите на </w:t>
      </w:r>
      <w:r w:rsidR="00512150">
        <w:rPr>
          <w:rFonts w:ascii="Verdana" w:hAnsi="Verdana"/>
          <w:sz w:val="20"/>
          <w:szCs w:val="20"/>
          <w:lang w:val="bg-BG"/>
        </w:rPr>
        <w:t>трактора</w:t>
      </w:r>
      <w:r w:rsidRPr="00657939">
        <w:rPr>
          <w:rFonts w:ascii="Verdana" w:hAnsi="Verdana"/>
          <w:sz w:val="20"/>
          <w:szCs w:val="20"/>
          <w:lang w:val="bg-BG"/>
        </w:rPr>
        <w:t>. Това означава, че доставчикът трябва да подбере подходяща високонадеждна и износоустойчива гума</w:t>
      </w:r>
      <w:r w:rsidR="00113958">
        <w:rPr>
          <w:rFonts w:ascii="Verdana" w:hAnsi="Verdana"/>
          <w:sz w:val="20"/>
          <w:szCs w:val="20"/>
          <w:lang w:val="bg-BG"/>
        </w:rPr>
        <w:t xml:space="preserve"> с висока гъвкавост</w:t>
      </w:r>
      <w:r w:rsidRPr="00657939">
        <w:rPr>
          <w:rFonts w:ascii="Verdana" w:hAnsi="Verdana"/>
          <w:sz w:val="20"/>
          <w:szCs w:val="20"/>
          <w:lang w:val="bg-BG"/>
        </w:rPr>
        <w:t>, която да осигури безаварийна работа на машината. Всички събития</w:t>
      </w:r>
      <w:r w:rsidR="00A90627" w:rsidRPr="00657939">
        <w:rPr>
          <w:rFonts w:ascii="Verdana" w:hAnsi="Verdana"/>
          <w:sz w:val="20"/>
          <w:szCs w:val="20"/>
          <w:lang w:val="bg-BG"/>
        </w:rPr>
        <w:t>,</w:t>
      </w:r>
      <w:r w:rsidRPr="00657939">
        <w:rPr>
          <w:rFonts w:ascii="Verdana" w:hAnsi="Verdana"/>
          <w:sz w:val="20"/>
          <w:szCs w:val="20"/>
          <w:lang w:val="bg-BG"/>
        </w:rPr>
        <w:t xml:space="preserve"> свързани с гумите, които не са резултат от нормалната експлоатация на машината, са обект на гаранционна претенция.</w:t>
      </w:r>
    </w:p>
    <w:p w14:paraId="05F9A591" w14:textId="6CAD1328"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Критерий за извършване на сервизно обслужване, в рамките на гаранционният срок, е показанието на моточасовника на </w:t>
      </w:r>
      <w:r w:rsidR="00E34969">
        <w:rPr>
          <w:rFonts w:ascii="Verdana" w:hAnsi="Verdana"/>
          <w:sz w:val="20"/>
          <w:szCs w:val="20"/>
          <w:lang w:val="bg-BG"/>
        </w:rPr>
        <w:t>трактора</w:t>
      </w:r>
      <w:r w:rsidR="00E34969" w:rsidRPr="00657939">
        <w:rPr>
          <w:rFonts w:ascii="Verdana" w:hAnsi="Verdana"/>
          <w:sz w:val="20"/>
          <w:szCs w:val="20"/>
          <w:lang w:val="bg-BG"/>
        </w:rPr>
        <w:t xml:space="preserve"> </w:t>
      </w:r>
      <w:r w:rsidRPr="00657939">
        <w:rPr>
          <w:rFonts w:ascii="Verdana" w:hAnsi="Verdana"/>
          <w:sz w:val="20"/>
          <w:szCs w:val="20"/>
          <w:lang w:val="bg-BG"/>
        </w:rPr>
        <w:t xml:space="preserve">в резулта на извършената от </w:t>
      </w:r>
      <w:r w:rsidR="00E34969">
        <w:rPr>
          <w:rFonts w:ascii="Verdana" w:hAnsi="Verdana"/>
          <w:sz w:val="20"/>
          <w:szCs w:val="20"/>
          <w:lang w:val="bg-BG"/>
        </w:rPr>
        <w:t>него</w:t>
      </w:r>
      <w:r w:rsidR="00E34969" w:rsidRPr="00657939">
        <w:rPr>
          <w:rFonts w:ascii="Verdana" w:hAnsi="Verdana"/>
          <w:sz w:val="20"/>
          <w:szCs w:val="20"/>
          <w:lang w:val="bg-BG"/>
        </w:rPr>
        <w:t xml:space="preserve"> </w:t>
      </w:r>
      <w:r w:rsidRPr="00657939">
        <w:rPr>
          <w:rFonts w:ascii="Verdana" w:hAnsi="Verdana"/>
          <w:sz w:val="20"/>
          <w:szCs w:val="20"/>
          <w:lang w:val="bg-BG"/>
        </w:rPr>
        <w:t>работа.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предложеният от него т</w:t>
      </w:r>
      <w:r w:rsidR="00F61AF5">
        <w:rPr>
          <w:rFonts w:ascii="Verdana" w:hAnsi="Verdana"/>
          <w:sz w:val="20"/>
          <w:szCs w:val="20"/>
          <w:lang w:val="bg-BG"/>
        </w:rPr>
        <w:t>рактор</w:t>
      </w:r>
      <w:r w:rsidRPr="00657939">
        <w:rPr>
          <w:rFonts w:ascii="Verdana" w:hAnsi="Verdana"/>
          <w:sz w:val="20"/>
          <w:szCs w:val="20"/>
          <w:lang w:val="bg-BG"/>
        </w:rPr>
        <w:t xml:space="preserve"> за минимален срок от </w:t>
      </w:r>
      <w:r w:rsidR="00440CE9">
        <w:rPr>
          <w:rFonts w:ascii="Verdana" w:hAnsi="Verdana"/>
          <w:sz w:val="20"/>
          <w:szCs w:val="20"/>
          <w:lang w:val="bg-BG"/>
        </w:rPr>
        <w:t>24</w:t>
      </w:r>
      <w:r w:rsidRPr="00657939">
        <w:rPr>
          <w:rFonts w:ascii="Verdana" w:hAnsi="Verdana"/>
          <w:sz w:val="20"/>
          <w:szCs w:val="20"/>
          <w:lang w:val="bg-BG"/>
        </w:rPr>
        <w:t xml:space="preserve"> месеца и работа от </w:t>
      </w:r>
      <w:r w:rsidR="00440CE9">
        <w:rPr>
          <w:rFonts w:ascii="Verdana" w:hAnsi="Verdana"/>
          <w:sz w:val="20"/>
          <w:szCs w:val="20"/>
          <w:lang w:val="bg-BG"/>
        </w:rPr>
        <w:t>2</w:t>
      </w:r>
      <w:r w:rsidR="0082655C" w:rsidRPr="00657939">
        <w:rPr>
          <w:rFonts w:ascii="Verdana" w:hAnsi="Verdana"/>
          <w:sz w:val="20"/>
          <w:szCs w:val="20"/>
          <w:lang w:val="bg-BG"/>
        </w:rPr>
        <w:t>0</w:t>
      </w:r>
      <w:r w:rsidRPr="00657939">
        <w:rPr>
          <w:rFonts w:ascii="Verdana" w:hAnsi="Verdana"/>
          <w:sz w:val="20"/>
          <w:szCs w:val="20"/>
          <w:lang w:val="bg-BG"/>
        </w:rPr>
        <w:t>00 моточаса.</w:t>
      </w:r>
      <w:r w:rsidR="00EE4FB4" w:rsidRPr="00657939">
        <w:rPr>
          <w:rFonts w:ascii="Verdana" w:hAnsi="Verdana"/>
          <w:sz w:val="20"/>
          <w:szCs w:val="20"/>
          <w:lang w:val="bg-BG"/>
        </w:rPr>
        <w:t xml:space="preserve"> </w:t>
      </w:r>
    </w:p>
    <w:p w14:paraId="5551564F" w14:textId="77777777" w:rsidR="000E5CCA"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При възникване на нужда от подмяна в следствие на нормално износване, която не е описана в Сервизния план на компонентите, Доставчикът предварително дава експертно мнение на техническо лице и предписание за изпълнение. Всички ремонти покрити от гаранционните задължения на Доставчика се извършват от него без заплащане на части и труд от Възложителя.</w:t>
      </w:r>
    </w:p>
    <w:p w14:paraId="5DF838C5" w14:textId="5BFFD2A4" w:rsidR="008550F4" w:rsidRDefault="008550F4"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Pr>
          <w:rFonts w:ascii="Verdana" w:hAnsi="Verdana"/>
          <w:sz w:val="20"/>
          <w:szCs w:val="20"/>
          <w:lang w:val="bg-BG"/>
        </w:rPr>
        <w:t xml:space="preserve">Доставения трактор, предмет на договора, трябва да бъде с минимална </w:t>
      </w:r>
      <w:r w:rsidR="00D150CE">
        <w:rPr>
          <w:rFonts w:ascii="Verdana" w:hAnsi="Verdana"/>
          <w:sz w:val="20"/>
          <w:szCs w:val="20"/>
          <w:lang w:val="bg-BG"/>
        </w:rPr>
        <w:t>Споделена гаранция от 36</w:t>
      </w:r>
      <w:r>
        <w:rPr>
          <w:rFonts w:ascii="Verdana" w:hAnsi="Verdana"/>
          <w:sz w:val="20"/>
          <w:szCs w:val="20"/>
          <w:lang w:val="bg-BG"/>
        </w:rPr>
        <w:t xml:space="preserve"> месеца</w:t>
      </w:r>
      <w:r w:rsidR="00D150CE">
        <w:rPr>
          <w:rFonts w:ascii="Verdana" w:hAnsi="Verdana"/>
          <w:sz w:val="20"/>
          <w:szCs w:val="20"/>
          <w:lang w:val="bg-BG"/>
        </w:rPr>
        <w:t>.</w:t>
      </w:r>
      <w:r w:rsidR="00CE0DCE">
        <w:rPr>
          <w:rFonts w:ascii="Verdana" w:hAnsi="Verdana"/>
          <w:sz w:val="20"/>
          <w:szCs w:val="20"/>
          <w:lang w:val="bg-BG"/>
        </w:rPr>
        <w:t>Споделената гаранция започва от края на 24 месец и продължава до края на 60 месец от датата на доставка на трактора, която се удостоверява с приемо-предавателен протокол, подписан без възраже</w:t>
      </w:r>
      <w:r w:rsidR="00A979AC">
        <w:rPr>
          <w:rFonts w:ascii="Verdana" w:hAnsi="Verdana"/>
          <w:sz w:val="20"/>
          <w:szCs w:val="20"/>
          <w:lang w:val="bg-BG"/>
        </w:rPr>
        <w:t>ния от двете страни. Споделената гаранция е ограничена до 5000 моточаса работа на машината.</w:t>
      </w:r>
      <w:r w:rsidR="00FF1726">
        <w:rPr>
          <w:rFonts w:ascii="Verdana" w:hAnsi="Verdana"/>
          <w:sz w:val="20"/>
          <w:szCs w:val="20"/>
          <w:lang w:val="bg-BG"/>
        </w:rPr>
        <w:t xml:space="preserve"> </w:t>
      </w:r>
    </w:p>
    <w:p w14:paraId="3E998F94" w14:textId="408E7C08" w:rsidR="00AB1FC3" w:rsidRPr="00657939" w:rsidRDefault="00AB1FC3" w:rsidP="002D5242">
      <w:pPr>
        <w:numPr>
          <w:ilvl w:val="1"/>
          <w:numId w:val="27"/>
        </w:numPr>
        <w:tabs>
          <w:tab w:val="clear" w:pos="1440"/>
          <w:tab w:val="num" w:pos="284"/>
          <w:tab w:val="left" w:pos="1800"/>
          <w:tab w:val="left" w:leader="dot" w:pos="12960"/>
        </w:tabs>
        <w:spacing w:after="240"/>
        <w:ind w:left="720" w:hanging="540"/>
        <w:jc w:val="both"/>
        <w:rPr>
          <w:rFonts w:ascii="Verdana" w:hAnsi="Verdana"/>
          <w:sz w:val="20"/>
          <w:szCs w:val="20"/>
          <w:lang w:val="bg-BG"/>
        </w:rPr>
      </w:pPr>
      <w:r>
        <w:rPr>
          <w:rFonts w:ascii="Verdana" w:hAnsi="Verdana"/>
          <w:sz w:val="20"/>
          <w:szCs w:val="20"/>
          <w:lang w:val="bg-BG"/>
        </w:rPr>
        <w:t>В периода на Споделената гаранция Възложителя заплаща 50% от разходите за ремонт на дефектирала част от трактора</w:t>
      </w:r>
      <w:r w:rsidR="00E34969">
        <w:rPr>
          <w:rFonts w:ascii="Verdana" w:hAnsi="Verdana"/>
          <w:sz w:val="20"/>
          <w:szCs w:val="20"/>
          <w:lang w:val="bg-BG"/>
        </w:rPr>
        <w:t xml:space="preserve">, като на всички цени на резервни части и труд Възложителя прилага отстъпките </w:t>
      </w:r>
      <w:r w:rsidR="00E34969" w:rsidRPr="0074101F">
        <w:rPr>
          <w:rFonts w:ascii="Verdana" w:hAnsi="Verdana"/>
          <w:b/>
          <w:sz w:val="20"/>
          <w:szCs w:val="20"/>
          <w:lang w:val="bg-BG"/>
        </w:rPr>
        <w:t>Т и О</w:t>
      </w:r>
      <w:r w:rsidR="00E34969">
        <w:rPr>
          <w:rFonts w:ascii="Verdana" w:hAnsi="Verdana"/>
          <w:sz w:val="20"/>
          <w:szCs w:val="20"/>
          <w:lang w:val="bg-BG"/>
        </w:rPr>
        <w:t xml:space="preserve"> съгласно </w:t>
      </w:r>
      <w:r w:rsidR="00F463DC">
        <w:rPr>
          <w:rFonts w:ascii="Verdana" w:hAnsi="Verdana"/>
          <w:sz w:val="20"/>
          <w:szCs w:val="20"/>
          <w:lang w:val="bg-BG"/>
        </w:rPr>
        <w:t xml:space="preserve"> Таблица „Сервизно обслужване“</w:t>
      </w:r>
      <w:r w:rsidR="00C05A5C">
        <w:rPr>
          <w:rFonts w:ascii="Verdana" w:hAnsi="Verdana"/>
          <w:sz w:val="20"/>
          <w:szCs w:val="20"/>
          <w:lang w:val="bg-BG"/>
        </w:rPr>
        <w:t>.</w:t>
      </w:r>
      <w:r w:rsidR="00F463DC">
        <w:rPr>
          <w:rFonts w:ascii="Verdana" w:hAnsi="Verdana"/>
          <w:sz w:val="20"/>
          <w:szCs w:val="20"/>
          <w:lang w:val="bg-BG"/>
        </w:rPr>
        <w:t>При посещение на мобилна група</w:t>
      </w:r>
      <w:r w:rsidR="006266D0">
        <w:rPr>
          <w:rFonts w:ascii="Verdana" w:hAnsi="Verdana"/>
          <w:sz w:val="20"/>
          <w:szCs w:val="20"/>
          <w:lang w:val="bg-BG"/>
        </w:rPr>
        <w:t xml:space="preserve"> възложителя заплаща</w:t>
      </w:r>
      <w:r w:rsidR="000B340E">
        <w:rPr>
          <w:rFonts w:ascii="Verdana" w:hAnsi="Verdana"/>
          <w:sz w:val="20"/>
          <w:szCs w:val="20"/>
          <w:lang w:val="bg-BG"/>
        </w:rPr>
        <w:t>,</w:t>
      </w:r>
      <w:r w:rsidR="006266D0">
        <w:rPr>
          <w:rFonts w:ascii="Verdana" w:hAnsi="Verdana"/>
          <w:sz w:val="20"/>
          <w:szCs w:val="20"/>
          <w:lang w:val="bg-BG"/>
        </w:rPr>
        <w:t xml:space="preserve"> съгласно предложената</w:t>
      </w:r>
      <w:r w:rsidR="0021031E">
        <w:rPr>
          <w:rFonts w:ascii="Verdana" w:hAnsi="Verdana"/>
          <w:sz w:val="20"/>
          <w:szCs w:val="20"/>
          <w:lang w:val="bg-BG"/>
        </w:rPr>
        <w:t xml:space="preserve"> стойност в клетка</w:t>
      </w:r>
      <w:r w:rsidR="006266D0">
        <w:rPr>
          <w:rFonts w:ascii="Verdana" w:hAnsi="Verdana"/>
          <w:sz w:val="20"/>
          <w:szCs w:val="20"/>
          <w:lang w:val="bg-BG"/>
        </w:rPr>
        <w:t xml:space="preserve"> </w:t>
      </w:r>
      <w:r w:rsidR="0021031E">
        <w:rPr>
          <w:rFonts w:ascii="Verdana" w:hAnsi="Verdana"/>
          <w:sz w:val="20"/>
          <w:szCs w:val="20"/>
          <w:lang w:val="bg-BG"/>
        </w:rPr>
        <w:t>„</w:t>
      </w:r>
      <w:r w:rsidR="006266D0">
        <w:rPr>
          <w:rFonts w:ascii="Verdana" w:hAnsi="Verdana"/>
          <w:sz w:val="20"/>
          <w:szCs w:val="20"/>
          <w:lang w:val="bg-BG"/>
        </w:rPr>
        <w:t>цена на километър в лева</w:t>
      </w:r>
      <w:r w:rsidR="00920C20">
        <w:rPr>
          <w:rFonts w:ascii="Verdana" w:hAnsi="Verdana"/>
          <w:sz w:val="20"/>
          <w:szCs w:val="20"/>
          <w:lang w:val="bg-BG"/>
        </w:rPr>
        <w:t xml:space="preserve"> без ДДС при посещение на мобилна група на място при </w:t>
      </w:r>
      <w:r w:rsidR="00680216">
        <w:rPr>
          <w:rFonts w:ascii="Verdana" w:hAnsi="Verdana"/>
          <w:sz w:val="20"/>
          <w:szCs w:val="20"/>
          <w:lang w:val="bg-BG"/>
        </w:rPr>
        <w:t>в</w:t>
      </w:r>
      <w:r w:rsidR="00920C20">
        <w:rPr>
          <w:rFonts w:ascii="Verdana" w:hAnsi="Verdana"/>
          <w:sz w:val="20"/>
          <w:szCs w:val="20"/>
          <w:lang w:val="bg-BG"/>
        </w:rPr>
        <w:t>ъзложителя</w:t>
      </w:r>
      <w:r w:rsidR="0021031E">
        <w:rPr>
          <w:rFonts w:ascii="Verdana" w:hAnsi="Verdana"/>
          <w:sz w:val="20"/>
          <w:szCs w:val="20"/>
          <w:lang w:val="bg-BG"/>
        </w:rPr>
        <w:t>“ от Таблица „Сервизно обслужване“ умножена по изминатите километри от мобилната група</w:t>
      </w:r>
      <w:r w:rsidR="00920C20">
        <w:rPr>
          <w:rFonts w:ascii="Verdana" w:hAnsi="Verdana"/>
          <w:sz w:val="20"/>
          <w:szCs w:val="20"/>
          <w:lang w:val="bg-BG"/>
        </w:rPr>
        <w:t>.</w:t>
      </w:r>
    </w:p>
    <w:p w14:paraId="2C68FC1A" w14:textId="77777777" w:rsidR="000E5CCA" w:rsidRPr="00722E07"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BF4F95">
        <w:rPr>
          <w:rFonts w:ascii="Verdana" w:hAnsi="Verdana"/>
          <w:sz w:val="20"/>
          <w:szCs w:val="20"/>
          <w:lang w:val="bg-BG"/>
        </w:rPr>
        <w:t>Доставчикът трябва да извършва всички сервизни и гаранционни обслужвания б</w:t>
      </w:r>
      <w:r w:rsidRPr="00722E07">
        <w:rPr>
          <w:rFonts w:ascii="Verdana" w:hAnsi="Verdana"/>
          <w:sz w:val="20"/>
          <w:szCs w:val="20"/>
          <w:lang w:val="bg-BG"/>
        </w:rPr>
        <w:t xml:space="preserve">ез забава и в съответствие с утвърдените схеми за </w:t>
      </w:r>
      <w:r w:rsidRPr="00722E07">
        <w:rPr>
          <w:rFonts w:ascii="Verdana" w:hAnsi="Verdana"/>
          <w:sz w:val="20"/>
          <w:szCs w:val="20"/>
          <w:lang w:val="bg-BG"/>
        </w:rPr>
        <w:lastRenderedPageBreak/>
        <w:t>гаранционно обслужване на производителя, като е подсигурил необходимите за това консумативи и резервни части.</w:t>
      </w:r>
    </w:p>
    <w:p w14:paraId="529C3E65" w14:textId="393FE0C9"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Възложителят, чрез свой подизпълнител, ще монтира GPS устройства на доставения </w:t>
      </w:r>
      <w:r w:rsidR="00BF4F95">
        <w:rPr>
          <w:rFonts w:ascii="Verdana" w:hAnsi="Verdana"/>
          <w:sz w:val="20"/>
          <w:szCs w:val="20"/>
          <w:lang w:val="bg-BG"/>
        </w:rPr>
        <w:t>трактор</w:t>
      </w:r>
      <w:r w:rsidRPr="00657939">
        <w:rPr>
          <w:rFonts w:ascii="Verdana" w:hAnsi="Verdana"/>
          <w:sz w:val="20"/>
          <w:szCs w:val="20"/>
          <w:lang w:val="bg-BG"/>
        </w:rPr>
        <w:t>. Доставчикът трябва да окаже съдействие на фирмата, която ще монтира GPS устройствата, така че монтажа да е съобразен с неговите изисквания и да не нарушава критериите за Пълната гаранция.</w:t>
      </w:r>
    </w:p>
    <w:p w14:paraId="4F12976F" w14:textId="60A63B8B"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Гаранцията на </w:t>
      </w:r>
      <w:r w:rsidR="00BF4F95">
        <w:rPr>
          <w:rFonts w:ascii="Verdana" w:hAnsi="Verdana"/>
          <w:sz w:val="20"/>
          <w:szCs w:val="20"/>
          <w:lang w:val="bg-BG"/>
        </w:rPr>
        <w:t>трактора</w:t>
      </w:r>
      <w:r w:rsidRPr="00657939">
        <w:rPr>
          <w:rFonts w:ascii="Verdana" w:hAnsi="Verdana"/>
          <w:sz w:val="20"/>
          <w:szCs w:val="20"/>
          <w:lang w:val="bg-BG"/>
        </w:rPr>
        <w:t>, предмет на договора, е в сила в случай, че Възложителят спазва предписанията на производителя и гаранционните/сервизни обслужвания на т</w:t>
      </w:r>
      <w:r w:rsidR="00566CC5">
        <w:rPr>
          <w:rFonts w:ascii="Verdana" w:hAnsi="Verdana"/>
          <w:sz w:val="20"/>
          <w:szCs w:val="20"/>
          <w:lang w:val="bg-BG"/>
        </w:rPr>
        <w:t>рактора</w:t>
      </w:r>
      <w:r w:rsidRPr="00657939">
        <w:rPr>
          <w:rFonts w:ascii="Verdana" w:hAnsi="Verdana"/>
          <w:sz w:val="20"/>
          <w:szCs w:val="20"/>
          <w:lang w:val="bg-BG"/>
        </w:rPr>
        <w:t xml:space="preserve"> се извършват от Доставчика. По време на сервизното обслужване на т</w:t>
      </w:r>
      <w:r w:rsidR="00566CC5">
        <w:rPr>
          <w:rFonts w:ascii="Verdana" w:hAnsi="Verdana"/>
          <w:sz w:val="20"/>
          <w:szCs w:val="20"/>
          <w:lang w:val="bg-BG"/>
        </w:rPr>
        <w:t>рактора</w:t>
      </w:r>
      <w:r w:rsidRPr="00657939">
        <w:rPr>
          <w:rFonts w:ascii="Verdana" w:hAnsi="Verdana"/>
          <w:sz w:val="20"/>
          <w:szCs w:val="20"/>
          <w:lang w:val="bg-BG"/>
        </w:rPr>
        <w:t xml:space="preserve"> Доставчикът използва само оригинални резервни части и смазочни материали, одобрени от фирмата производител.</w:t>
      </w:r>
    </w:p>
    <w:p w14:paraId="17486900" w14:textId="5ADF093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По време на гаранционния срок на </w:t>
      </w:r>
      <w:r w:rsidR="00566CC5">
        <w:rPr>
          <w:rFonts w:ascii="Verdana" w:hAnsi="Verdana"/>
          <w:sz w:val="20"/>
          <w:szCs w:val="20"/>
          <w:lang w:val="bg-BG"/>
        </w:rPr>
        <w:t>трактора</w:t>
      </w:r>
      <w:r w:rsidRPr="00657939">
        <w:rPr>
          <w:rFonts w:ascii="Verdana" w:hAnsi="Verdana"/>
          <w:sz w:val="20"/>
          <w:szCs w:val="20"/>
          <w:lang w:val="bg-BG"/>
        </w:rPr>
        <w:t>, предмет на договора, Доставчикът се задължава да отстранява за своя сметка всички дефекти без случаите на нормално износване. Условията за гаранция на подменени възли и агрегати са посочени в сервизната книжка на т</w:t>
      </w:r>
      <w:r w:rsidR="00D91F51">
        <w:rPr>
          <w:rFonts w:ascii="Verdana" w:hAnsi="Verdana"/>
          <w:sz w:val="20"/>
          <w:szCs w:val="20"/>
          <w:lang w:val="bg-BG"/>
        </w:rPr>
        <w:t>рактора</w:t>
      </w:r>
      <w:r w:rsidRPr="00657939">
        <w:rPr>
          <w:rFonts w:ascii="Verdana" w:hAnsi="Verdana"/>
          <w:sz w:val="20"/>
          <w:szCs w:val="20"/>
          <w:lang w:val="bg-BG"/>
        </w:rPr>
        <w:t>.</w:t>
      </w:r>
    </w:p>
    <w:p w14:paraId="4FF0D926"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5C770D4"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Сменените при гаранционни ремонти части, или включените в обменната програма на производителя, стават собственост на Доставчика.</w:t>
      </w:r>
    </w:p>
    <w:p w14:paraId="2F404FAE" w14:textId="77777777" w:rsidR="000E5CCA" w:rsidRPr="00657939" w:rsidRDefault="000E5CCA" w:rsidP="000E5CCA">
      <w:pPr>
        <w:tabs>
          <w:tab w:val="left" w:pos="1800"/>
          <w:tab w:val="left" w:leader="dot" w:pos="12960"/>
        </w:tabs>
        <w:spacing w:after="240"/>
        <w:ind w:left="720"/>
        <w:jc w:val="both"/>
        <w:rPr>
          <w:rFonts w:ascii="Verdana" w:hAnsi="Verdana"/>
          <w:bCs/>
          <w:sz w:val="20"/>
          <w:szCs w:val="20"/>
          <w:u w:val="single"/>
          <w:lang w:val="bg-BG"/>
        </w:rPr>
      </w:pPr>
      <w:r w:rsidRPr="00657939">
        <w:rPr>
          <w:rFonts w:ascii="Verdana" w:hAnsi="Verdana"/>
          <w:sz w:val="20"/>
          <w:szCs w:val="20"/>
          <w:lang w:val="bg-BG"/>
        </w:rPr>
        <w:br w:type="page"/>
      </w:r>
      <w:r w:rsidRPr="00657939">
        <w:rPr>
          <w:rFonts w:ascii="Verdana" w:hAnsi="Verdana"/>
          <w:bCs/>
          <w:sz w:val="20"/>
          <w:szCs w:val="20"/>
          <w:u w:val="single"/>
          <w:lang w:val="bg-BG"/>
        </w:rPr>
        <w:lastRenderedPageBreak/>
        <w:t>Таблица гаранционен срок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4237"/>
      </w:tblGrid>
      <w:tr w:rsidR="000E5CCA" w:rsidRPr="00657939" w14:paraId="66D2501B" w14:textId="77777777" w:rsidTr="00090FFA">
        <w:tc>
          <w:tcPr>
            <w:tcW w:w="4285" w:type="dxa"/>
            <w:shd w:val="clear" w:color="auto" w:fill="auto"/>
          </w:tcPr>
          <w:p w14:paraId="513D97C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Минимален гаранционен срок (пълна гаранция)</w:t>
            </w:r>
          </w:p>
        </w:tc>
        <w:tc>
          <w:tcPr>
            <w:tcW w:w="4237" w:type="dxa"/>
            <w:shd w:val="clear" w:color="auto" w:fill="auto"/>
          </w:tcPr>
          <w:p w14:paraId="42F5B29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Предложение на участника (в месеци и моточаса)</w:t>
            </w:r>
          </w:p>
        </w:tc>
      </w:tr>
      <w:tr w:rsidR="000E5CCA" w:rsidRPr="00657939" w14:paraId="4ED7ED55" w14:textId="77777777" w:rsidTr="00090FFA">
        <w:tc>
          <w:tcPr>
            <w:tcW w:w="4285" w:type="dxa"/>
            <w:shd w:val="clear" w:color="auto" w:fill="auto"/>
          </w:tcPr>
          <w:p w14:paraId="2D580D8D" w14:textId="20AF318D" w:rsidR="000E5CCA" w:rsidRPr="00657939" w:rsidRDefault="00EF36CD" w:rsidP="000E5CCA">
            <w:pPr>
              <w:tabs>
                <w:tab w:val="left" w:pos="1800"/>
                <w:tab w:val="left" w:leader="dot" w:pos="12960"/>
              </w:tabs>
              <w:spacing w:after="240"/>
              <w:jc w:val="both"/>
              <w:rPr>
                <w:rFonts w:ascii="Verdana" w:hAnsi="Verdana"/>
                <w:bCs/>
                <w:sz w:val="20"/>
                <w:szCs w:val="20"/>
                <w:u w:val="single"/>
                <w:lang w:val="bg-BG"/>
              </w:rPr>
            </w:pPr>
            <w:r>
              <w:rPr>
                <w:rFonts w:ascii="Verdana" w:hAnsi="Verdana"/>
                <w:sz w:val="20"/>
                <w:szCs w:val="20"/>
                <w:lang w:val="bg-BG"/>
              </w:rPr>
              <w:t>24</w:t>
            </w:r>
            <w:r w:rsidR="000E5CCA" w:rsidRPr="00657939">
              <w:rPr>
                <w:rFonts w:ascii="Verdana" w:hAnsi="Verdana"/>
                <w:sz w:val="20"/>
                <w:szCs w:val="20"/>
                <w:lang w:val="bg-BG"/>
              </w:rPr>
              <w:t xml:space="preserve"> месеца или </w:t>
            </w:r>
            <w:r>
              <w:rPr>
                <w:rFonts w:ascii="Verdana" w:hAnsi="Verdana"/>
                <w:sz w:val="20"/>
                <w:szCs w:val="20"/>
                <w:lang w:val="bg-BG"/>
              </w:rPr>
              <w:t>2</w:t>
            </w:r>
            <w:r w:rsidR="005B2192" w:rsidRPr="00657939">
              <w:rPr>
                <w:rFonts w:ascii="Verdana" w:hAnsi="Verdana"/>
                <w:sz w:val="20"/>
                <w:szCs w:val="20"/>
                <w:lang w:val="bg-BG"/>
              </w:rPr>
              <w:t>0</w:t>
            </w:r>
            <w:r w:rsidR="000E5CCA" w:rsidRPr="00657939">
              <w:rPr>
                <w:rFonts w:ascii="Verdana" w:hAnsi="Verdana"/>
                <w:sz w:val="20"/>
                <w:szCs w:val="20"/>
                <w:lang w:val="bg-BG"/>
              </w:rPr>
              <w:t>00 моточаса - съгласно документацията за участие</w:t>
            </w:r>
          </w:p>
        </w:tc>
        <w:tc>
          <w:tcPr>
            <w:tcW w:w="4237" w:type="dxa"/>
            <w:shd w:val="clear" w:color="auto" w:fill="auto"/>
          </w:tcPr>
          <w:p w14:paraId="260CA9B9"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p>
        </w:tc>
      </w:tr>
    </w:tbl>
    <w:p w14:paraId="4CB8A886"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632603EE"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4471A6D7"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r w:rsidRPr="00657939">
        <w:rPr>
          <w:rFonts w:ascii="Verdana" w:hAnsi="Verdana" w:cs="Arial"/>
          <w:bCs/>
          <w:sz w:val="20"/>
          <w:szCs w:val="20"/>
          <w:lang w:val="bg-BG"/>
        </w:rPr>
        <w:t>Дата: _____________                                 _______________________</w:t>
      </w:r>
    </w:p>
    <w:p w14:paraId="571A56BA" w14:textId="77777777" w:rsidR="000E5CCA" w:rsidRPr="00657939" w:rsidRDefault="000E5CCA" w:rsidP="000E5CCA">
      <w:pPr>
        <w:overflowPunct w:val="0"/>
        <w:autoSpaceDE w:val="0"/>
        <w:autoSpaceDN w:val="0"/>
        <w:adjustRightInd w:val="0"/>
        <w:spacing w:after="120"/>
        <w:ind w:left="-57" w:right="209" w:firstLine="1860"/>
        <w:jc w:val="right"/>
        <w:outlineLvl w:val="0"/>
        <w:rPr>
          <w:rFonts w:ascii="Verdana" w:hAnsi="Verdana" w:cs="Arial"/>
          <w:bCs/>
          <w:sz w:val="20"/>
          <w:szCs w:val="20"/>
          <w:lang w:val="bg-BG"/>
        </w:rPr>
      </w:pPr>
      <w:r w:rsidRPr="00657939">
        <w:rPr>
          <w:rFonts w:ascii="Verdana" w:hAnsi="Verdana" w:cs="Arial"/>
          <w:bCs/>
          <w:sz w:val="20"/>
          <w:szCs w:val="20"/>
          <w:lang w:val="bg-BG"/>
        </w:rPr>
        <w:t>(Печат, име и подпис)</w:t>
      </w:r>
    </w:p>
    <w:p w14:paraId="287E087F" w14:textId="77777777" w:rsidR="000E5CCA" w:rsidRPr="00657939" w:rsidRDefault="000E5CCA" w:rsidP="0028228B">
      <w:pPr>
        <w:numPr>
          <w:ilvl w:val="0"/>
          <w:numId w:val="27"/>
        </w:numPr>
        <w:tabs>
          <w:tab w:val="left" w:pos="1800"/>
          <w:tab w:val="left" w:leader="dot" w:pos="12960"/>
        </w:tabs>
        <w:spacing w:after="240"/>
        <w:jc w:val="both"/>
        <w:rPr>
          <w:rFonts w:ascii="Verdana" w:hAnsi="Verdana"/>
          <w:b/>
          <w:bCs/>
          <w:sz w:val="20"/>
          <w:szCs w:val="20"/>
          <w:lang w:val="bg-BG"/>
        </w:rPr>
      </w:pPr>
      <w:r w:rsidRPr="00657939">
        <w:rPr>
          <w:rFonts w:ascii="Verdana" w:hAnsi="Verdana"/>
          <w:bCs/>
          <w:sz w:val="20"/>
          <w:szCs w:val="20"/>
          <w:u w:val="single"/>
          <w:lang w:val="bg-BG"/>
        </w:rPr>
        <w:br w:type="page"/>
      </w:r>
      <w:r w:rsidRPr="00657939">
        <w:rPr>
          <w:rFonts w:ascii="Verdana" w:hAnsi="Verdana"/>
          <w:b/>
          <w:bCs/>
          <w:sz w:val="20"/>
          <w:szCs w:val="20"/>
          <w:lang w:val="bg-BG"/>
        </w:rPr>
        <w:lastRenderedPageBreak/>
        <w:t>МАКСИМАЛЕН СРОК НА ДОСТАВКА</w:t>
      </w:r>
    </w:p>
    <w:p w14:paraId="0618AB55" w14:textId="0AB494BA"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Доставчикът е задължен да достави </w:t>
      </w:r>
      <w:r w:rsidR="004A5683">
        <w:rPr>
          <w:rFonts w:ascii="Verdana" w:hAnsi="Verdana"/>
          <w:sz w:val="20"/>
          <w:szCs w:val="20"/>
          <w:lang w:val="bg-BG"/>
        </w:rPr>
        <w:t>новия трактор</w:t>
      </w:r>
      <w:r w:rsidRPr="00657939">
        <w:rPr>
          <w:rFonts w:ascii="Verdana" w:hAnsi="Verdana"/>
          <w:sz w:val="20"/>
          <w:szCs w:val="20"/>
          <w:lang w:val="bg-BG"/>
        </w:rPr>
        <w:t>, предмет на договора,</w:t>
      </w:r>
      <w:r w:rsidR="00E34969">
        <w:rPr>
          <w:rFonts w:ascii="Verdana" w:hAnsi="Verdana"/>
          <w:sz w:val="20"/>
          <w:szCs w:val="20"/>
          <w:lang w:val="bg-BG"/>
        </w:rPr>
        <w:t xml:space="preserve"> до 20 календарни дни след пописване на</w:t>
      </w:r>
      <w:r w:rsidRPr="00657939">
        <w:rPr>
          <w:rFonts w:ascii="Verdana" w:hAnsi="Verdana"/>
          <w:sz w:val="20"/>
          <w:szCs w:val="20"/>
          <w:lang w:val="bg-BG"/>
        </w:rPr>
        <w:t xml:space="preserve"> договора</w:t>
      </w:r>
      <w:r w:rsidR="00E34969">
        <w:rPr>
          <w:rFonts w:ascii="Verdana" w:hAnsi="Verdana"/>
          <w:sz w:val="20"/>
          <w:szCs w:val="20"/>
          <w:lang w:val="bg-BG"/>
        </w:rPr>
        <w:t xml:space="preserve">. </w:t>
      </w:r>
    </w:p>
    <w:p w14:paraId="7B71A262" w14:textId="70629DC8"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Доставчикът трябва да достави </w:t>
      </w:r>
      <w:r w:rsidR="004A5683">
        <w:rPr>
          <w:rFonts w:ascii="Verdana" w:hAnsi="Verdana"/>
          <w:sz w:val="20"/>
          <w:szCs w:val="20"/>
          <w:lang w:val="bg-BG"/>
        </w:rPr>
        <w:t>трактора</w:t>
      </w:r>
      <w:r w:rsidRPr="00657939">
        <w:rPr>
          <w:rFonts w:ascii="Verdana" w:hAnsi="Verdana"/>
          <w:sz w:val="20"/>
          <w:szCs w:val="20"/>
          <w:lang w:val="bg-BG"/>
        </w:rPr>
        <w:t>, предмет на договора, съгласно изискванията на договора, в рамките на Максимален срок на доставка, предвиден в т. 4.3 от настоящия раздел, което се удостоверява с приемо-предавателен протокол, подписан без възражения от двете страни.</w:t>
      </w:r>
    </w:p>
    <w:p w14:paraId="516F86E2" w14:textId="05F68E92"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b/>
          <w:sz w:val="20"/>
          <w:szCs w:val="20"/>
          <w:lang w:val="bg-BG"/>
        </w:rPr>
        <w:t>Максималният срок</w:t>
      </w:r>
      <w:r w:rsidRPr="00657939">
        <w:rPr>
          <w:rFonts w:ascii="Verdana" w:hAnsi="Verdana"/>
          <w:sz w:val="20"/>
          <w:szCs w:val="20"/>
          <w:lang w:val="bg-BG"/>
        </w:rPr>
        <w:t xml:space="preserve"> </w:t>
      </w:r>
      <w:r w:rsidRPr="00657939">
        <w:rPr>
          <w:rFonts w:ascii="Verdana" w:hAnsi="Verdana"/>
          <w:b/>
          <w:sz w:val="20"/>
          <w:szCs w:val="20"/>
          <w:lang w:val="bg-BG"/>
        </w:rPr>
        <w:t>за доставка</w:t>
      </w:r>
      <w:r w:rsidRPr="00657939">
        <w:rPr>
          <w:rFonts w:ascii="Verdana" w:hAnsi="Verdana"/>
          <w:sz w:val="20"/>
          <w:szCs w:val="20"/>
          <w:lang w:val="bg-BG"/>
        </w:rPr>
        <w:t xml:space="preserve"> на </w:t>
      </w:r>
      <w:r w:rsidR="00912E2D">
        <w:rPr>
          <w:rFonts w:ascii="Verdana" w:hAnsi="Verdana"/>
          <w:sz w:val="20"/>
          <w:szCs w:val="20"/>
          <w:lang w:val="bg-BG"/>
        </w:rPr>
        <w:t>трактора</w:t>
      </w:r>
      <w:r w:rsidRPr="00657939">
        <w:rPr>
          <w:rFonts w:ascii="Verdana" w:hAnsi="Verdana"/>
          <w:sz w:val="20"/>
          <w:szCs w:val="20"/>
          <w:lang w:val="bg-BG"/>
        </w:rPr>
        <w:t xml:space="preserve">, предмет на договора, </w:t>
      </w:r>
      <w:r w:rsidRPr="00657939">
        <w:rPr>
          <w:rFonts w:ascii="Verdana" w:hAnsi="Verdana"/>
          <w:b/>
          <w:sz w:val="20"/>
          <w:szCs w:val="20"/>
          <w:lang w:val="bg-BG"/>
        </w:rPr>
        <w:t xml:space="preserve">е </w:t>
      </w:r>
      <w:r w:rsidR="00E34969">
        <w:rPr>
          <w:rFonts w:ascii="Verdana" w:hAnsi="Verdana"/>
          <w:b/>
          <w:sz w:val="20"/>
          <w:szCs w:val="20"/>
          <w:lang w:val="bg-BG"/>
        </w:rPr>
        <w:t>20</w:t>
      </w:r>
      <w:r w:rsidR="00E34969" w:rsidRPr="00657939">
        <w:rPr>
          <w:rFonts w:ascii="Verdana" w:hAnsi="Verdana"/>
          <w:b/>
          <w:sz w:val="20"/>
          <w:szCs w:val="20"/>
          <w:lang w:val="bg-BG"/>
        </w:rPr>
        <w:t xml:space="preserve"> </w:t>
      </w:r>
      <w:r w:rsidRPr="00657939">
        <w:rPr>
          <w:rFonts w:ascii="Verdana" w:hAnsi="Verdana"/>
          <w:b/>
          <w:sz w:val="20"/>
          <w:szCs w:val="20"/>
          <w:lang w:val="bg-BG"/>
        </w:rPr>
        <w:t>календарни дни</w:t>
      </w:r>
      <w:r w:rsidR="00437CE2">
        <w:rPr>
          <w:rFonts w:ascii="Verdana" w:hAnsi="Verdana"/>
          <w:b/>
          <w:sz w:val="20"/>
          <w:szCs w:val="20"/>
          <w:lang w:val="bg-BG"/>
        </w:rPr>
        <w:t>,</w:t>
      </w:r>
      <w:r w:rsidR="00E34969">
        <w:rPr>
          <w:rFonts w:ascii="Verdana" w:hAnsi="Verdana"/>
          <w:b/>
          <w:sz w:val="20"/>
          <w:szCs w:val="20"/>
          <w:lang w:val="bg-BG"/>
        </w:rPr>
        <w:t xml:space="preserve"> след датата на подписване на договора.</w:t>
      </w:r>
    </w:p>
    <w:p w14:paraId="6077729C" w14:textId="1D0F13ED" w:rsidR="00F83FE3" w:rsidRPr="00657939" w:rsidRDefault="00F83FE3" w:rsidP="0028228B">
      <w:pPr>
        <w:keepNext/>
        <w:numPr>
          <w:ilvl w:val="0"/>
          <w:numId w:val="28"/>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t xml:space="preserve">ИЗВЪНГАРАНЦИОННО ОБСЛУЖВАНЕ И ПОДДРЪЖКА НА </w:t>
      </w:r>
      <w:r w:rsidR="000C4758">
        <w:rPr>
          <w:rFonts w:ascii="Verdana" w:hAnsi="Verdana"/>
          <w:b/>
          <w:bCs/>
          <w:sz w:val="20"/>
          <w:szCs w:val="20"/>
          <w:lang w:val="bg-BG"/>
        </w:rPr>
        <w:t>ТРАКТОРА</w:t>
      </w:r>
      <w:r w:rsidRPr="00657939">
        <w:rPr>
          <w:rFonts w:ascii="Verdana" w:hAnsi="Verdana"/>
          <w:b/>
          <w:bCs/>
          <w:sz w:val="20"/>
          <w:szCs w:val="20"/>
          <w:lang w:val="bg-BG"/>
        </w:rPr>
        <w:t>, ПРЕДМЕТ НА ДОГОВОРА</w:t>
      </w:r>
    </w:p>
    <w:p w14:paraId="6174B452" w14:textId="35911241"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извършва извънгаранционно обслужване, поддръжка и ремонт на </w:t>
      </w:r>
      <w:r w:rsidR="000C4758">
        <w:rPr>
          <w:rFonts w:ascii="Verdana" w:hAnsi="Verdana"/>
          <w:snapToGrid/>
          <w:sz w:val="20"/>
          <w:szCs w:val="20"/>
          <w:lang w:val="bg-BG"/>
        </w:rPr>
        <w:t>трактора</w:t>
      </w:r>
      <w:r w:rsidRPr="00657939">
        <w:rPr>
          <w:rFonts w:ascii="Verdana" w:hAnsi="Verdana"/>
          <w:snapToGrid/>
          <w:sz w:val="20"/>
          <w:szCs w:val="20"/>
          <w:lang w:val="bg-BG"/>
        </w:rPr>
        <w:t>, предмет на договора, срещу заплащане от Възложителя, както следва:</w:t>
      </w:r>
    </w:p>
    <w:p w14:paraId="55368BF9" w14:textId="77777777" w:rsidR="00F83FE3" w:rsidRPr="00657939"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w:t>
      </w:r>
      <w:r w:rsidRPr="00657939">
        <w:rPr>
          <w:rFonts w:ascii="Verdana" w:hAnsi="Verdana"/>
          <w:b/>
          <w:sz w:val="20"/>
          <w:szCs w:val="20"/>
          <w:lang w:val="bg-BG"/>
        </w:rPr>
        <w:t>Т</w:t>
      </w:r>
      <w:r w:rsidRPr="00657939">
        <w:rPr>
          <w:rFonts w:ascii="Verdana" w:hAnsi="Verdana"/>
          <w:sz w:val="20"/>
          <w:szCs w:val="20"/>
          <w:lang w:val="bg-BG"/>
        </w:rPr>
        <w:t>, вписан в таблица „Сервизно обслужване”. Изключение са цените на труда за сервизно обслужване описани в таблица сервизно обслужване, които са фиксирани за срока на договора.</w:t>
      </w:r>
    </w:p>
    <w:p w14:paraId="28A4B5A9" w14:textId="77777777" w:rsidR="00F83FE3" w:rsidRPr="00657939"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w:t>
      </w:r>
      <w:r w:rsidRPr="00657939">
        <w:rPr>
          <w:rFonts w:ascii="Verdana" w:hAnsi="Verdana"/>
          <w:b/>
          <w:sz w:val="20"/>
          <w:szCs w:val="20"/>
          <w:lang w:val="bg-BG"/>
        </w:rPr>
        <w:t>О</w:t>
      </w:r>
      <w:r w:rsidRPr="00657939">
        <w:rPr>
          <w:rFonts w:ascii="Verdana" w:hAnsi="Verdana"/>
          <w:sz w:val="20"/>
          <w:szCs w:val="20"/>
          <w:lang w:val="bg-BG"/>
        </w:rPr>
        <w:t>,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2F30D582"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извършва гаранционна и извънгаранционна поддръжката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7F7B9B8A"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440AE9A1" w14:textId="5AD09923"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т</w:t>
      </w:r>
      <w:r w:rsidR="007B133C">
        <w:rPr>
          <w:rFonts w:ascii="Verdana" w:hAnsi="Verdana"/>
          <w:snapToGrid/>
          <w:sz w:val="20"/>
          <w:szCs w:val="20"/>
          <w:lang w:val="bg-BG"/>
        </w:rPr>
        <w:t>рактора</w:t>
      </w:r>
      <w:r w:rsidRPr="00657939">
        <w:rPr>
          <w:rFonts w:ascii="Verdana" w:hAnsi="Verdana"/>
          <w:snapToGrid/>
          <w:sz w:val="20"/>
          <w:szCs w:val="20"/>
          <w:lang w:val="bg-BG"/>
        </w:rPr>
        <w:t>, предмет на договора, като заедно ще проследяват и контролират извършеното и при необходимост ще набелязват мерки.</w:t>
      </w:r>
    </w:p>
    <w:p w14:paraId="71B19FED" w14:textId="55D292B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т</w:t>
      </w:r>
      <w:r w:rsidR="007B133C">
        <w:rPr>
          <w:rFonts w:ascii="Verdana" w:hAnsi="Verdana"/>
          <w:snapToGrid/>
          <w:sz w:val="20"/>
          <w:szCs w:val="20"/>
          <w:lang w:val="bg-BG"/>
        </w:rPr>
        <w:t>рактора</w:t>
      </w:r>
      <w:r w:rsidRPr="00657939">
        <w:rPr>
          <w:rFonts w:ascii="Verdana" w:hAnsi="Verdana"/>
          <w:snapToGrid/>
          <w:sz w:val="20"/>
          <w:szCs w:val="20"/>
          <w:lang w:val="bg-BG"/>
        </w:rPr>
        <w:t xml:space="preserve"> или неговите части, или за други проблеми, възникнали по време на неговата експлоатация.</w:t>
      </w:r>
    </w:p>
    <w:p w14:paraId="2FC3399B" w14:textId="4181ED22"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При извършване на извънгаранционен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т</w:t>
      </w:r>
      <w:r w:rsidR="007C3E82">
        <w:rPr>
          <w:rFonts w:ascii="Verdana" w:hAnsi="Verdana"/>
          <w:snapToGrid/>
          <w:sz w:val="20"/>
          <w:szCs w:val="20"/>
          <w:lang w:val="bg-BG"/>
        </w:rPr>
        <w:t>рактора</w:t>
      </w:r>
      <w:r w:rsidRPr="00657939">
        <w:rPr>
          <w:rFonts w:ascii="Verdana" w:hAnsi="Verdana"/>
          <w:snapToGrid/>
          <w:sz w:val="20"/>
          <w:szCs w:val="20"/>
          <w:lang w:val="bg-BG"/>
        </w:rPr>
        <w:t>, но преди започване на същинският ремонт.</w:t>
      </w:r>
    </w:p>
    <w:p w14:paraId="6F85BD02" w14:textId="55F92363"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color w:val="auto"/>
          <w:sz w:val="20"/>
          <w:szCs w:val="20"/>
          <w:lang w:val="bg-BG"/>
        </w:rPr>
      </w:pPr>
      <w:r w:rsidRPr="00657939">
        <w:rPr>
          <w:rFonts w:ascii="Verdana" w:hAnsi="Verdana"/>
          <w:snapToGrid/>
          <w:color w:val="auto"/>
          <w:sz w:val="20"/>
          <w:szCs w:val="20"/>
          <w:lang w:val="bg-BG"/>
        </w:rPr>
        <w:t>В случаите по т.5.</w:t>
      </w:r>
      <w:r w:rsidR="00554DED">
        <w:rPr>
          <w:rFonts w:ascii="Verdana" w:hAnsi="Verdana"/>
          <w:snapToGrid/>
          <w:color w:val="auto"/>
          <w:sz w:val="20"/>
          <w:szCs w:val="20"/>
          <w:lang w:val="bg-BG"/>
        </w:rPr>
        <w:t>8</w:t>
      </w:r>
      <w:r w:rsidR="00B9250F" w:rsidRPr="00657939">
        <w:rPr>
          <w:rFonts w:ascii="Verdana" w:hAnsi="Verdana"/>
          <w:snapToGrid/>
          <w:color w:val="auto"/>
          <w:sz w:val="20"/>
          <w:szCs w:val="20"/>
          <w:lang w:val="bg-BG"/>
        </w:rPr>
        <w:t xml:space="preserve"> </w:t>
      </w:r>
      <w:r w:rsidRPr="00657939">
        <w:rPr>
          <w:rFonts w:ascii="Verdana" w:hAnsi="Verdana"/>
          <w:snapToGrid/>
          <w:color w:val="auto"/>
          <w:sz w:val="20"/>
          <w:szCs w:val="20"/>
          <w:lang w:val="bg-BG"/>
        </w:rPr>
        <w:t xml:space="preserve">обемът, приблизителната стойност и срокът на ремонта се съгласуват по цените за сервизен час и цените на резервни части и </w:t>
      </w:r>
      <w:r w:rsidRPr="00657939">
        <w:rPr>
          <w:rFonts w:ascii="Verdana" w:hAnsi="Verdana"/>
          <w:snapToGrid/>
          <w:color w:val="auto"/>
          <w:sz w:val="20"/>
          <w:szCs w:val="20"/>
          <w:lang w:val="bg-BG"/>
        </w:rPr>
        <w:lastRenderedPageBreak/>
        <w:t>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78B0DD6D" w14:textId="2CE11945" w:rsidR="00F83FE3" w:rsidRPr="00F22E48"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w:t>
      </w:r>
      <w:r w:rsidR="007C3E82">
        <w:rPr>
          <w:rFonts w:ascii="Verdana" w:hAnsi="Verdana"/>
          <w:snapToGrid/>
          <w:sz w:val="20"/>
          <w:szCs w:val="20"/>
          <w:lang w:val="bg-BG"/>
        </w:rPr>
        <w:t>трактора</w:t>
      </w:r>
      <w:r w:rsidRPr="00657939">
        <w:rPr>
          <w:rFonts w:ascii="Verdana" w:hAnsi="Verdana"/>
          <w:snapToGrid/>
          <w:sz w:val="20"/>
          <w:szCs w:val="20"/>
          <w:lang w:val="bg-BG"/>
        </w:rPr>
        <w:t xml:space="preserve">, предмет на договора, съгласно условията на </w:t>
      </w:r>
      <w:r w:rsidRPr="00F22E48">
        <w:rPr>
          <w:rFonts w:ascii="Verdana" w:hAnsi="Verdana"/>
          <w:snapToGrid/>
          <w:sz w:val="20"/>
          <w:szCs w:val="20"/>
          <w:lang w:val="bg-BG"/>
        </w:rPr>
        <w:t>настоящия договор.</w:t>
      </w:r>
    </w:p>
    <w:p w14:paraId="342B876C" w14:textId="5293424F" w:rsidR="00F83FE3" w:rsidRPr="00437CE2"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437CE2">
        <w:rPr>
          <w:rFonts w:ascii="Verdana" w:hAnsi="Verdana"/>
          <w:snapToGrid/>
          <w:sz w:val="20"/>
          <w:szCs w:val="20"/>
          <w:lang w:val="bg-BG"/>
        </w:rPr>
        <w:t>Възложителят ще представя т</w:t>
      </w:r>
      <w:r w:rsidR="00C4685D" w:rsidRPr="00437CE2">
        <w:rPr>
          <w:rFonts w:ascii="Verdana" w:hAnsi="Verdana"/>
          <w:snapToGrid/>
          <w:sz w:val="20"/>
          <w:szCs w:val="20"/>
          <w:lang w:val="bg-BG"/>
        </w:rPr>
        <w:t>рактора</w:t>
      </w:r>
      <w:r w:rsidRPr="00437CE2">
        <w:rPr>
          <w:rFonts w:ascii="Verdana" w:hAnsi="Verdana"/>
          <w:snapToGrid/>
          <w:sz w:val="20"/>
          <w:szCs w:val="20"/>
          <w:lang w:val="bg-BG"/>
        </w:rPr>
        <w:t>, предмет на договора, за технически прегледи и сервизно обслужване съгласно гаранционните условия и Сервизният план на доставчика.</w:t>
      </w:r>
    </w:p>
    <w:p w14:paraId="04F71893" w14:textId="28118208"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z w:val="20"/>
          <w:szCs w:val="20"/>
          <w:u w:val="single"/>
          <w:lang w:val="bg-BG"/>
        </w:rPr>
      </w:pPr>
      <w:r w:rsidRPr="00657939">
        <w:rPr>
          <w:rFonts w:ascii="Verdana" w:hAnsi="Verdana"/>
          <w:snapToGrid/>
          <w:sz w:val="20"/>
          <w:szCs w:val="20"/>
          <w:lang w:val="bg-BG"/>
        </w:rPr>
        <w:t>Възложителят ще спазва стриктно изискванията, посочени в Ръководството за експлоатация и сервизната книжка на н</w:t>
      </w:r>
      <w:r w:rsidR="00C4685D">
        <w:rPr>
          <w:rFonts w:ascii="Verdana" w:hAnsi="Verdana"/>
          <w:snapToGrid/>
          <w:sz w:val="20"/>
          <w:szCs w:val="20"/>
          <w:lang w:val="bg-BG"/>
        </w:rPr>
        <w:t>овия трактор</w:t>
      </w:r>
      <w:r w:rsidRPr="00657939">
        <w:rPr>
          <w:rFonts w:ascii="Verdana" w:hAnsi="Verdana"/>
          <w:snapToGrid/>
          <w:sz w:val="20"/>
          <w:szCs w:val="20"/>
          <w:lang w:val="bg-BG"/>
        </w:rPr>
        <w:t>.</w:t>
      </w:r>
    </w:p>
    <w:p w14:paraId="167666D1" w14:textId="77777777" w:rsidR="00F83FE3" w:rsidRPr="00657939" w:rsidRDefault="00F83FE3" w:rsidP="00F83FE3">
      <w:pPr>
        <w:rPr>
          <w:rFonts w:ascii="Verdana" w:hAnsi="Verdana"/>
          <w:sz w:val="20"/>
          <w:szCs w:val="20"/>
        </w:rPr>
      </w:pPr>
    </w:p>
    <w:p w14:paraId="5753283B" w14:textId="77777777" w:rsidR="00F83FE3" w:rsidRPr="00657939" w:rsidRDefault="00F83FE3" w:rsidP="00F83FE3">
      <w:pPr>
        <w:rPr>
          <w:rFonts w:ascii="Verdana" w:hAnsi="Verdana"/>
          <w:sz w:val="20"/>
          <w:szCs w:val="20"/>
        </w:rPr>
      </w:pPr>
    </w:p>
    <w:p w14:paraId="10AB83C5" w14:textId="77777777" w:rsidR="00D255CC" w:rsidRPr="00657939" w:rsidRDefault="00D255CC" w:rsidP="00657939">
      <w:pPr>
        <w:numPr>
          <w:ilvl w:val="0"/>
          <w:numId w:val="25"/>
        </w:numPr>
        <w:spacing w:after="120"/>
        <w:jc w:val="both"/>
        <w:outlineLvl w:val="3"/>
        <w:rPr>
          <w:rFonts w:ascii="Verdana" w:hAnsi="Verdana"/>
          <w:bCs/>
          <w:spacing w:val="-3"/>
          <w:sz w:val="20"/>
          <w:szCs w:val="20"/>
          <w:lang w:val="bg-BG"/>
        </w:rPr>
      </w:pPr>
      <w:r w:rsidRPr="00657939">
        <w:rPr>
          <w:rFonts w:ascii="Verdana" w:hAnsi="Verdana"/>
          <w:b/>
          <w:sz w:val="20"/>
          <w:szCs w:val="20"/>
          <w:lang w:val="bg-BG"/>
        </w:rPr>
        <w:t xml:space="preserve">ПОДИЗПЪЛНИТЕЛ </w:t>
      </w:r>
    </w:p>
    <w:p w14:paraId="1EEAC794" w14:textId="4AA1E7C0" w:rsidR="00D255CC" w:rsidRPr="00657939" w:rsidRDefault="00C4685D" w:rsidP="00657939">
      <w:pPr>
        <w:numPr>
          <w:ilvl w:val="1"/>
          <w:numId w:val="25"/>
        </w:numPr>
        <w:spacing w:after="120"/>
        <w:jc w:val="both"/>
        <w:outlineLvl w:val="3"/>
        <w:rPr>
          <w:rStyle w:val="ala54"/>
          <w:rFonts w:ascii="Verdana" w:hAnsi="Verdana" w:cs="Tahoma"/>
          <w:color w:val="000000"/>
          <w:sz w:val="20"/>
          <w:szCs w:val="20"/>
          <w:lang w:val="bg-BG"/>
        </w:rPr>
      </w:pPr>
      <w:r>
        <w:rPr>
          <w:rStyle w:val="ala54"/>
          <w:rFonts w:ascii="Verdana" w:hAnsi="Verdana" w:cs="Tahoma"/>
          <w:color w:val="000000"/>
          <w:sz w:val="20"/>
          <w:szCs w:val="20"/>
          <w:lang w:val="bg-BG"/>
        </w:rPr>
        <w:t>Доставчикъ</w:t>
      </w:r>
      <w:r w:rsidR="009F78C1">
        <w:rPr>
          <w:rStyle w:val="ala54"/>
          <w:rFonts w:ascii="Verdana" w:hAnsi="Verdana" w:cs="Tahoma"/>
          <w:color w:val="000000"/>
          <w:sz w:val="20"/>
          <w:szCs w:val="20"/>
          <w:lang w:val="bg-BG"/>
        </w:rPr>
        <w:t>т</w:t>
      </w:r>
      <w:r w:rsidR="00D255CC" w:rsidRPr="00657939">
        <w:rPr>
          <w:rStyle w:val="ala54"/>
          <w:rFonts w:ascii="Verdana" w:hAnsi="Verdana" w:cs="Tahoma"/>
          <w:color w:val="000000"/>
          <w:sz w:val="20"/>
          <w:szCs w:val="20"/>
          <w:lang w:val="bg-BG"/>
        </w:rPr>
        <w:t xml:space="preserve"> сключва договор за подизпълнение с подизпълнителите, е случай, че има такива, посочени в офертата при участие в процедурата. </w:t>
      </w:r>
    </w:p>
    <w:p w14:paraId="2FF73648"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9EA46DE"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BAD7CE6" w14:textId="77777777" w:rsidR="00D255CC" w:rsidRPr="00657939" w:rsidRDefault="00D255CC" w:rsidP="00657939">
      <w:pPr>
        <w:numPr>
          <w:ilvl w:val="1"/>
          <w:numId w:val="25"/>
        </w:numPr>
        <w:spacing w:after="120"/>
        <w:jc w:val="both"/>
        <w:outlineLvl w:val="3"/>
        <w:rPr>
          <w:rFonts w:ascii="Verdana" w:hAnsi="Verdana" w:cs="Tahoma"/>
          <w:sz w:val="20"/>
          <w:szCs w:val="20"/>
          <w:lang w:val="bg-BG"/>
        </w:rPr>
      </w:pPr>
      <w:r w:rsidRPr="00657939">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657939">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99D83FB"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657939">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2ADD1AE9"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w:t>
      </w:r>
      <w:r w:rsidRPr="00657939">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657939">
        <w:rPr>
          <w:rFonts w:ascii="Verdana" w:hAnsi="Verdana" w:cs="Tahoma"/>
          <w:color w:val="000000"/>
          <w:sz w:val="20"/>
          <w:szCs w:val="20"/>
          <w:lang w:val="bg-BG"/>
        </w:rPr>
        <w:t>за отказа.</w:t>
      </w:r>
    </w:p>
    <w:p w14:paraId="7F5E37AE" w14:textId="3036E189"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w:t>
      </w:r>
      <w:r w:rsidR="00B47906">
        <w:rPr>
          <w:rFonts w:ascii="Verdana" w:hAnsi="Verdana" w:cs="Tahoma"/>
          <w:color w:val="000000"/>
          <w:sz w:val="20"/>
          <w:szCs w:val="20"/>
          <w:lang w:val="bg-BG"/>
        </w:rPr>
        <w:t>доставчика</w:t>
      </w:r>
      <w:r w:rsidRPr="00657939">
        <w:rPr>
          <w:rFonts w:ascii="Verdana" w:hAnsi="Verdana" w:cs="Tahoma"/>
          <w:color w:val="000000"/>
          <w:sz w:val="20"/>
          <w:szCs w:val="20"/>
          <w:lang w:val="bg-BG"/>
        </w:rPr>
        <w:t>, който е длъжен да го предостави на възложителя в 15-дневен срок от получаването му.</w:t>
      </w:r>
    </w:p>
    <w:p w14:paraId="5C8B02A6" w14:textId="6A365AF9"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 Към искането по предходната точка </w:t>
      </w:r>
      <w:r w:rsidR="00B47906">
        <w:rPr>
          <w:rFonts w:ascii="Verdana" w:hAnsi="Verdana" w:cs="Tahoma"/>
          <w:color w:val="000000"/>
          <w:sz w:val="20"/>
          <w:szCs w:val="20"/>
          <w:lang w:val="bg-BG"/>
        </w:rPr>
        <w:t>доставчикът</w:t>
      </w:r>
      <w:r w:rsidRPr="00657939">
        <w:rPr>
          <w:rFonts w:ascii="Verdana" w:hAnsi="Verdana" w:cs="Tahoma"/>
          <w:color w:val="000000"/>
          <w:sz w:val="20"/>
          <w:szCs w:val="20"/>
          <w:lang w:val="bg-BG"/>
        </w:rPr>
        <w:t xml:space="preserve"> предоставя становище, от което да е видно дали оспорва плащанията или част от тях като недължими. </w:t>
      </w:r>
    </w:p>
    <w:p w14:paraId="5BF17EA2" w14:textId="4F4A1F8E"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lastRenderedPageBreak/>
        <w:t xml:space="preserve">Независимо от възможността за използване на подизпълнители отговорността за изпълнение на договора за обществена поръчка е на </w:t>
      </w:r>
      <w:r w:rsidR="00FC2351">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w:t>
      </w:r>
    </w:p>
    <w:p w14:paraId="5A93EF02" w14:textId="60ECD472"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При обществени поръчки за </w:t>
      </w:r>
      <w:r w:rsidRPr="00657939">
        <w:rPr>
          <w:rFonts w:ascii="Verdana" w:hAnsi="Verdana" w:cs="Tahoma"/>
          <w:b/>
          <w:color w:val="000000"/>
          <w:sz w:val="20"/>
          <w:szCs w:val="20"/>
          <w:lang w:val="bg-BG"/>
        </w:rPr>
        <w:t xml:space="preserve">СТРОИТЕЛСТВО, </w:t>
      </w:r>
      <w:r w:rsidRPr="00657939">
        <w:rPr>
          <w:rFonts w:ascii="Verdana" w:hAnsi="Verdana" w:cs="Tahoma"/>
          <w:color w:val="000000"/>
          <w:sz w:val="20"/>
          <w:szCs w:val="20"/>
          <w:lang w:val="bg-BG"/>
        </w:rPr>
        <w:t>както и за</w:t>
      </w:r>
      <w:r w:rsidRPr="00657939">
        <w:rPr>
          <w:rFonts w:ascii="Verdana" w:hAnsi="Verdana" w:cs="Tahoma"/>
          <w:b/>
          <w:color w:val="000000"/>
          <w:sz w:val="20"/>
          <w:szCs w:val="20"/>
          <w:lang w:val="bg-BG"/>
        </w:rPr>
        <w:t xml:space="preserve"> УСЛУГИ</w:t>
      </w:r>
      <w:r w:rsidRPr="00657939">
        <w:rPr>
          <w:rFonts w:ascii="Verdana" w:hAnsi="Verdana" w:cs="Tahoma"/>
          <w:color w:val="000000"/>
          <w:sz w:val="20"/>
          <w:szCs w:val="20"/>
          <w:lang w:val="bg-BG"/>
        </w:rPr>
        <w:t xml:space="preserve">, чието изпълнение се предоставя в обект на възложителя, след сключване на договора и най-късно преди започване на изпълнението му, </w:t>
      </w:r>
      <w:r w:rsidR="00FC2351">
        <w:rPr>
          <w:rFonts w:ascii="Verdana" w:hAnsi="Verdana" w:cs="Tahoma"/>
          <w:color w:val="000000"/>
          <w:sz w:val="20"/>
          <w:szCs w:val="20"/>
          <w:lang w:val="bg-BG"/>
        </w:rPr>
        <w:t>доставчикът</w:t>
      </w:r>
      <w:r w:rsidRPr="00657939">
        <w:rPr>
          <w:rFonts w:ascii="Verdana" w:hAnsi="Verdana" w:cs="Tahoma"/>
          <w:color w:val="000000"/>
          <w:sz w:val="20"/>
          <w:szCs w:val="20"/>
          <w:lang w:val="bg-BG"/>
        </w:rPr>
        <w:t xml:space="preserve"> уведомява възложителя за името, данните за контакт и представителите на подизпълнителите, посочени в офертата. </w:t>
      </w:r>
      <w:r w:rsidR="00FC2351">
        <w:rPr>
          <w:rFonts w:ascii="Verdana" w:hAnsi="Verdana" w:cs="Tahoma"/>
          <w:color w:val="000000"/>
          <w:sz w:val="20"/>
          <w:szCs w:val="20"/>
          <w:lang w:val="bg-BG"/>
        </w:rPr>
        <w:t>Доставчикът</w:t>
      </w:r>
      <w:r w:rsidRPr="00657939">
        <w:rPr>
          <w:rFonts w:ascii="Verdana" w:hAnsi="Verdana" w:cs="Tahoma"/>
          <w:color w:val="000000"/>
          <w:sz w:val="20"/>
          <w:szCs w:val="20"/>
          <w:lang w:val="bg-BG"/>
        </w:rPr>
        <w:t xml:space="preserve"> уведомява възложителя за всякакви промени в предоставената информация в хода на изпълнението на поръчката. </w:t>
      </w:r>
    </w:p>
    <w:p w14:paraId="7844F79D"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DC44B7" w14:textId="77777777" w:rsidR="00D255CC" w:rsidRPr="00657939" w:rsidRDefault="00D255CC" w:rsidP="00657939">
      <w:pPr>
        <w:numPr>
          <w:ilvl w:val="2"/>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0544CB91" w14:textId="77777777" w:rsidR="00D255CC" w:rsidRPr="00657939" w:rsidRDefault="00D255CC" w:rsidP="00657939">
      <w:pPr>
        <w:numPr>
          <w:ilvl w:val="2"/>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B423E29" w14:textId="2D8D0461"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При замяна или включване на подизпълнител </w:t>
      </w:r>
      <w:r w:rsidR="00722E07">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представя на възложителя всички документи, които доказват изпълнението на условията по предходната точка.</w:t>
      </w:r>
    </w:p>
    <w:p w14:paraId="71FCA74B" w14:textId="77777777" w:rsidR="008241D6" w:rsidRPr="00657939" w:rsidRDefault="008241D6" w:rsidP="008241D6">
      <w:pPr>
        <w:tabs>
          <w:tab w:val="left" w:pos="720"/>
          <w:tab w:val="left" w:pos="760"/>
        </w:tabs>
        <w:spacing w:before="120" w:after="120"/>
        <w:jc w:val="both"/>
        <w:rPr>
          <w:rFonts w:ascii="Verdana" w:hAnsi="Verdana"/>
          <w:b/>
          <w:snapToGrid w:val="0"/>
          <w:sz w:val="20"/>
          <w:szCs w:val="20"/>
          <w:lang w:val="bg-BG"/>
        </w:rPr>
      </w:pPr>
    </w:p>
    <w:p w14:paraId="1551AD6E" w14:textId="77777777" w:rsidR="00D255CC" w:rsidRPr="00657939" w:rsidRDefault="00D255CC" w:rsidP="008241D6">
      <w:pPr>
        <w:tabs>
          <w:tab w:val="left" w:pos="720"/>
          <w:tab w:val="left" w:pos="760"/>
        </w:tabs>
        <w:spacing w:before="120" w:after="120"/>
        <w:jc w:val="both"/>
        <w:rPr>
          <w:rFonts w:ascii="Verdana" w:hAnsi="Verdana"/>
          <w:b/>
          <w:snapToGrid w:val="0"/>
          <w:sz w:val="20"/>
          <w:szCs w:val="20"/>
          <w:lang w:val="bg-BG"/>
        </w:rPr>
      </w:pPr>
    </w:p>
    <w:p w14:paraId="2F33E0F0" w14:textId="653F95FF" w:rsidR="00155E34" w:rsidRPr="00657939" w:rsidRDefault="00155E34" w:rsidP="00155E34">
      <w:pPr>
        <w:keepLines/>
        <w:spacing w:before="120" w:after="120"/>
        <w:jc w:val="both"/>
        <w:rPr>
          <w:rFonts w:ascii="Verdana" w:hAnsi="Verdana"/>
          <w:b/>
          <w:sz w:val="20"/>
          <w:szCs w:val="20"/>
          <w:lang w:val="bg-BG"/>
        </w:rPr>
        <w:sectPr w:rsidR="00155E34" w:rsidRPr="00657939" w:rsidSect="00BE016B">
          <w:headerReference w:type="default" r:id="rId16"/>
          <w:pgSz w:w="11906" w:h="16838" w:code="9"/>
          <w:pgMar w:top="851" w:right="1440" w:bottom="1276" w:left="1440" w:header="709" w:footer="318" w:gutter="0"/>
          <w:cols w:space="708"/>
          <w:docGrid w:linePitch="360"/>
        </w:sect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7DAA17D1" w14:textId="0F266CC0" w:rsidR="00825BBB" w:rsidRDefault="00743A94" w:rsidP="00026466">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bookmarkEnd w:id="22"/>
      <w:bookmarkEnd w:id="23"/>
    </w:p>
    <w:p w14:paraId="01120CEA" w14:textId="50FE9DC8" w:rsidR="001F794A" w:rsidRPr="009F5112" w:rsidRDefault="001F794A" w:rsidP="00B24DC1">
      <w:pPr>
        <w:rPr>
          <w:rFonts w:ascii="Verdana" w:hAnsi="Verdana"/>
          <w:b/>
          <w:sz w:val="20"/>
          <w:szCs w:val="20"/>
          <w:lang w:val="bg-BG"/>
        </w:rPr>
      </w:pPr>
      <w:r w:rsidRPr="001F794A">
        <w:rPr>
          <w:rFonts w:ascii="Verdana" w:hAnsi="Verdana"/>
          <w:b/>
          <w:sz w:val="20"/>
          <w:szCs w:val="20"/>
          <w:lang w:val="bg-BG"/>
        </w:rPr>
        <w:t>1.</w:t>
      </w:r>
      <w:r w:rsidRPr="001F794A">
        <w:rPr>
          <w:rFonts w:ascii="Verdana" w:hAnsi="Verdana"/>
          <w:b/>
          <w:sz w:val="20"/>
          <w:szCs w:val="20"/>
          <w:lang w:val="bg-BG"/>
        </w:rPr>
        <w:tab/>
      </w:r>
      <w:r w:rsidRPr="009F5112">
        <w:rPr>
          <w:rFonts w:ascii="Verdana" w:hAnsi="Verdana"/>
          <w:b/>
          <w:sz w:val="20"/>
          <w:szCs w:val="20"/>
          <w:lang w:val="bg-BG"/>
        </w:rPr>
        <w:t>ОБЩИ ПОЛОЖЕНИЯ</w:t>
      </w:r>
    </w:p>
    <w:p w14:paraId="2D384814" w14:textId="4DFD86AB"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4" w:name="_Ref534250065"/>
      <w:r w:rsidRPr="009F5112">
        <w:rPr>
          <w:rFonts w:ascii="Verdana" w:hAnsi="Verdana"/>
          <w:sz w:val="20"/>
          <w:szCs w:val="20"/>
          <w:lang w:val="bg-BG"/>
        </w:rPr>
        <w:t xml:space="preserve">Обръща се внимание на Конкурсния документ, включително общите условия, спецификацията и съответните приложения, които следва да се тълкуват свързано с </w:t>
      </w:r>
      <w:r w:rsidRPr="00543C6A">
        <w:rPr>
          <w:rFonts w:ascii="Verdana" w:hAnsi="Verdana"/>
          <w:sz w:val="20"/>
          <w:szCs w:val="20"/>
          <w:lang w:val="bg-BG"/>
        </w:rPr>
        <w:t>Ценов</w:t>
      </w:r>
      <w:r w:rsidR="005A2331" w:rsidRPr="00543C6A">
        <w:rPr>
          <w:rFonts w:ascii="Verdana" w:hAnsi="Verdana"/>
          <w:sz w:val="20"/>
          <w:szCs w:val="20"/>
          <w:lang w:val="bg-BG"/>
        </w:rPr>
        <w:t>и</w:t>
      </w:r>
      <w:r w:rsidRPr="00543C6A">
        <w:rPr>
          <w:rFonts w:ascii="Verdana" w:hAnsi="Verdana"/>
          <w:sz w:val="20"/>
          <w:szCs w:val="20"/>
          <w:lang w:val="bg-BG"/>
        </w:rPr>
        <w:t xml:space="preserve"> таблиц</w:t>
      </w:r>
      <w:r w:rsidR="005A2331" w:rsidRPr="00543C6A">
        <w:rPr>
          <w:rFonts w:ascii="Verdana" w:hAnsi="Verdana"/>
          <w:sz w:val="20"/>
          <w:szCs w:val="20"/>
          <w:lang w:val="bg-BG"/>
        </w:rPr>
        <w:t>и</w:t>
      </w:r>
      <w:r w:rsidRPr="00543C6A">
        <w:rPr>
          <w:rFonts w:ascii="Verdana" w:hAnsi="Verdana"/>
          <w:sz w:val="20"/>
          <w:szCs w:val="20"/>
          <w:lang w:val="bg-BG"/>
        </w:rPr>
        <w:t>.</w:t>
      </w:r>
    </w:p>
    <w:p w14:paraId="6331EF7F" w14:textId="066C61E6"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w:t>
      </w:r>
      <w:r w:rsidR="003355D4" w:rsidRPr="009F5112">
        <w:rPr>
          <w:rFonts w:ascii="Verdana" w:hAnsi="Verdana"/>
          <w:sz w:val="20"/>
          <w:szCs w:val="20"/>
          <w:lang w:val="bg-BG"/>
        </w:rPr>
        <w:t>ание при попълването на Ценовите таблици</w:t>
      </w:r>
      <w:r w:rsidRPr="009F5112">
        <w:rPr>
          <w:rFonts w:ascii="Verdana" w:hAnsi="Verdana"/>
          <w:sz w:val="20"/>
          <w:szCs w:val="20"/>
          <w:lang w:val="bg-BG"/>
        </w:rPr>
        <w:t>.</w:t>
      </w:r>
    </w:p>
    <w:p w14:paraId="0DBDB8E0" w14:textId="129BFD55"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9F5112">
          <w:rPr>
            <w:rFonts w:ascii="Verdana" w:hAnsi="Verdana"/>
            <w:sz w:val="20"/>
            <w:szCs w:val="20"/>
            <w:lang w:val="bg-BG"/>
          </w:rPr>
          <w:t>Доставчика</w:t>
        </w:r>
      </w:hyperlink>
      <w:r w:rsidRPr="009F5112">
        <w:rPr>
          <w:rFonts w:ascii="Verdana" w:hAnsi="Verdana"/>
          <w:sz w:val="20"/>
          <w:szCs w:val="20"/>
          <w:lang w:val="bg-BG"/>
        </w:rPr>
        <w:t xml:space="preserve"> по </w:t>
      </w:r>
      <w:hyperlink w:anchor="договор" w:history="1">
        <w:r w:rsidRPr="009F5112">
          <w:rPr>
            <w:rFonts w:ascii="Verdana" w:hAnsi="Verdana"/>
            <w:sz w:val="20"/>
            <w:szCs w:val="20"/>
            <w:lang w:val="bg-BG"/>
          </w:rPr>
          <w:t>Договора</w:t>
        </w:r>
      </w:hyperlink>
      <w:r w:rsidRPr="009F5112">
        <w:rPr>
          <w:rFonts w:ascii="Verdana" w:hAnsi="Verdana"/>
          <w:sz w:val="20"/>
          <w:szCs w:val="20"/>
          <w:lang w:val="bg-BG"/>
        </w:rPr>
        <w:t xml:space="preserve">. </w:t>
      </w:r>
    </w:p>
    <w:p w14:paraId="426A25C4"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0B7BAAEA" w14:textId="77777777" w:rsidR="00093D64" w:rsidRPr="00093D64" w:rsidRDefault="00093D64" w:rsidP="00093D64">
      <w:pPr>
        <w:numPr>
          <w:ilvl w:val="1"/>
          <w:numId w:val="21"/>
        </w:numPr>
        <w:tabs>
          <w:tab w:val="left" w:leader="dot" w:pos="12960"/>
        </w:tabs>
        <w:spacing w:after="240"/>
        <w:jc w:val="both"/>
        <w:rPr>
          <w:rFonts w:ascii="Verdana" w:hAnsi="Verdana"/>
          <w:sz w:val="20"/>
          <w:szCs w:val="20"/>
        </w:rPr>
      </w:pPr>
      <w:r w:rsidRPr="00093D64">
        <w:rPr>
          <w:rFonts w:ascii="Verdana" w:hAnsi="Verdana"/>
          <w:sz w:val="20"/>
          <w:szCs w:val="20"/>
        </w:rPr>
        <w:t>Цените са постоянни за срока на договора, считано от датата на подписването му, освен в посочените в ЗОП и настоящия договор случаи.</w:t>
      </w:r>
    </w:p>
    <w:p w14:paraId="22589971" w14:textId="77777777" w:rsidR="00093D64" w:rsidRPr="00093D64" w:rsidRDefault="00093D64" w:rsidP="00FD2C94">
      <w:pPr>
        <w:tabs>
          <w:tab w:val="left" w:leader="dot" w:pos="12960"/>
        </w:tabs>
        <w:spacing w:after="240"/>
        <w:ind w:left="720"/>
        <w:jc w:val="both"/>
        <w:rPr>
          <w:rFonts w:ascii="Verdana" w:hAnsi="Verdana"/>
          <w:sz w:val="20"/>
          <w:szCs w:val="20"/>
        </w:rPr>
      </w:pPr>
    </w:p>
    <w:p w14:paraId="5DD35F06" w14:textId="67F90BC3" w:rsidR="001F794A" w:rsidRPr="009F5112" w:rsidRDefault="001B2F9D" w:rsidP="00B24DC1">
      <w:pPr>
        <w:tabs>
          <w:tab w:val="num" w:pos="900"/>
          <w:tab w:val="left" w:leader="dot" w:pos="12960"/>
        </w:tabs>
        <w:spacing w:after="240"/>
        <w:ind w:left="720"/>
        <w:jc w:val="both"/>
        <w:rPr>
          <w:rFonts w:ascii="Verdana" w:hAnsi="Verdana"/>
          <w:b/>
          <w:bCs/>
          <w:sz w:val="20"/>
          <w:szCs w:val="20"/>
          <w:lang w:val="bg-BG"/>
        </w:rPr>
      </w:pPr>
      <w:r w:rsidRPr="009F5112">
        <w:rPr>
          <w:rFonts w:ascii="Verdana" w:hAnsi="Verdana"/>
          <w:b/>
          <w:sz w:val="20"/>
          <w:szCs w:val="20"/>
          <w:lang w:val="bg-BG"/>
        </w:rPr>
        <w:t xml:space="preserve">ТАБЛИЦА </w:t>
      </w:r>
      <w:r w:rsidR="001F794A" w:rsidRPr="009F5112">
        <w:rPr>
          <w:rFonts w:ascii="Verdana" w:hAnsi="Verdana"/>
          <w:b/>
          <w:sz w:val="20"/>
          <w:szCs w:val="20"/>
          <w:lang w:val="bg-BG"/>
        </w:rPr>
        <w:t>ЦЕНОВА</w:t>
      </w:r>
      <w:r w:rsidR="001F794A" w:rsidRPr="009F5112">
        <w:rPr>
          <w:rFonts w:ascii="Verdana" w:hAnsi="Verdana"/>
          <w:b/>
          <w:bCs/>
          <w:sz w:val="20"/>
          <w:szCs w:val="20"/>
          <w:lang w:val="bg-BG"/>
        </w:rPr>
        <w:t xml:space="preserve"> ТАБЛИЦА И ТАБЛИЦА СЕРВИЗНО ОБСЛУЖВАНЕ</w:t>
      </w:r>
    </w:p>
    <w:p w14:paraId="10F163FE"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5" w:name="_Ref64275347"/>
      <w:r w:rsidRPr="009F5112">
        <w:rPr>
          <w:rFonts w:ascii="Verdana" w:hAnsi="Verdana"/>
          <w:sz w:val="20"/>
          <w:szCs w:val="20"/>
          <w:lang w:val="bg-BG"/>
        </w:rPr>
        <w:t xml:space="preserve">Участникът задължително попълва цялата необходима информация (всички клетки) в </w:t>
      </w:r>
      <w:r w:rsidRPr="009F5112">
        <w:rPr>
          <w:rFonts w:ascii="Verdana" w:hAnsi="Verdana"/>
          <w:b/>
          <w:sz w:val="20"/>
          <w:szCs w:val="20"/>
          <w:lang w:val="bg-BG"/>
        </w:rPr>
        <w:t>Ценова таблица</w:t>
      </w:r>
      <w:r w:rsidRPr="009F5112">
        <w:rPr>
          <w:rFonts w:ascii="Verdana" w:hAnsi="Verdana"/>
          <w:sz w:val="20"/>
          <w:szCs w:val="20"/>
          <w:lang w:val="bg-BG"/>
        </w:rPr>
        <w:t xml:space="preserve"> и таблица </w:t>
      </w:r>
      <w:r w:rsidRPr="009F5112">
        <w:rPr>
          <w:rFonts w:ascii="Verdana" w:hAnsi="Verdana"/>
          <w:b/>
          <w:sz w:val="20"/>
          <w:szCs w:val="20"/>
          <w:lang w:val="bg-BG"/>
        </w:rPr>
        <w:t>Сервизно обслужване</w:t>
      </w:r>
      <w:r w:rsidRPr="009F5112">
        <w:rPr>
          <w:rFonts w:ascii="Verdana" w:hAnsi="Verdana"/>
          <w:sz w:val="20"/>
          <w:szCs w:val="20"/>
          <w:lang w:val="bg-BG"/>
        </w:rPr>
        <w:t>.</w:t>
      </w:r>
      <w:bookmarkEnd w:id="25"/>
    </w:p>
    <w:p w14:paraId="1795AF96"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647DDCB1" w14:textId="1FFFEC11" w:rsidR="001F794A" w:rsidRPr="009F5112" w:rsidRDefault="001F794A"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w:t>
      </w:r>
      <w:r w:rsidR="00361685">
        <w:rPr>
          <w:rFonts w:ascii="Verdana" w:hAnsi="Verdana"/>
          <w:sz w:val="20"/>
          <w:szCs w:val="20"/>
          <w:lang w:val="bg-BG"/>
        </w:rPr>
        <w:t xml:space="preserve">О </w:t>
      </w:r>
      <w:r w:rsidRPr="009F5112">
        <w:rPr>
          <w:rFonts w:ascii="Verdana" w:hAnsi="Verdana"/>
          <w:sz w:val="20"/>
          <w:szCs w:val="20"/>
          <w:lang w:val="bg-BG"/>
        </w:rPr>
        <w:t>за срока на договора, както и процент отстъпка от цена за труд</w:t>
      </w:r>
      <w:r w:rsidR="00910C98">
        <w:rPr>
          <w:rFonts w:ascii="Verdana" w:hAnsi="Verdana"/>
          <w:sz w:val="20"/>
          <w:szCs w:val="20"/>
          <w:lang w:val="bg-BG"/>
        </w:rPr>
        <w:t xml:space="preserve"> - Т</w:t>
      </w:r>
      <w:r w:rsidRPr="009F5112">
        <w:rPr>
          <w:rFonts w:ascii="Verdana" w:hAnsi="Verdana"/>
          <w:sz w:val="20"/>
          <w:szCs w:val="20"/>
          <w:lang w:val="bg-BG"/>
        </w:rPr>
        <w:t xml:space="preserve"> при</w:t>
      </w:r>
      <w:r w:rsidR="00151E52">
        <w:rPr>
          <w:rFonts w:ascii="Verdana" w:hAnsi="Verdana"/>
          <w:sz w:val="20"/>
          <w:szCs w:val="20"/>
          <w:lang w:val="bg-BG"/>
        </w:rPr>
        <w:t xml:space="preserve"> споделената гаранция и</w:t>
      </w:r>
      <w:r w:rsidRPr="009F5112">
        <w:rPr>
          <w:rFonts w:ascii="Verdana" w:hAnsi="Verdana"/>
          <w:sz w:val="20"/>
          <w:szCs w:val="20"/>
          <w:lang w:val="bg-BG"/>
        </w:rPr>
        <w:t xml:space="preserve"> </w:t>
      </w:r>
      <w:r w:rsidR="001B2F9D" w:rsidRPr="009F5112">
        <w:rPr>
          <w:rFonts w:ascii="Verdana" w:hAnsi="Verdana"/>
          <w:sz w:val="20"/>
          <w:szCs w:val="20"/>
          <w:lang w:val="bg-BG"/>
        </w:rPr>
        <w:t>извънгаранционно</w:t>
      </w:r>
      <w:r w:rsidRPr="009F5112">
        <w:rPr>
          <w:rFonts w:ascii="Verdana" w:hAnsi="Verdana"/>
          <w:sz w:val="20"/>
          <w:szCs w:val="20"/>
          <w:lang w:val="bg-BG"/>
        </w:rPr>
        <w:t xml:space="preserve"> </w:t>
      </w:r>
      <w:r w:rsidR="00151E52">
        <w:rPr>
          <w:rFonts w:ascii="Verdana" w:hAnsi="Verdana"/>
          <w:sz w:val="20"/>
          <w:szCs w:val="20"/>
          <w:lang w:val="bg-BG"/>
        </w:rPr>
        <w:t>обслужване</w:t>
      </w:r>
      <w:r w:rsidR="00910C98">
        <w:rPr>
          <w:rFonts w:ascii="Verdana" w:hAnsi="Verdana"/>
          <w:sz w:val="20"/>
          <w:szCs w:val="20"/>
          <w:lang w:val="bg-BG"/>
        </w:rPr>
        <w:t>, както и цена на километър при посещение на мобилна група при посещение на място при възложителя - М</w:t>
      </w:r>
      <w:r w:rsidRPr="009F5112">
        <w:rPr>
          <w:rFonts w:ascii="Verdana" w:hAnsi="Verdana"/>
          <w:sz w:val="20"/>
          <w:szCs w:val="20"/>
          <w:lang w:val="bg-BG"/>
        </w:rPr>
        <w:t>.</w:t>
      </w:r>
    </w:p>
    <w:p w14:paraId="4B884BEA" w14:textId="48EC9DB6" w:rsidR="001F794A" w:rsidRPr="009F5112" w:rsidRDefault="001B2F9D"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Таблица „</w:t>
      </w:r>
      <w:r w:rsidR="001F794A" w:rsidRPr="009F5112">
        <w:rPr>
          <w:rFonts w:ascii="Verdana" w:hAnsi="Verdana"/>
          <w:sz w:val="20"/>
          <w:szCs w:val="20"/>
          <w:lang w:val="bg-BG"/>
        </w:rPr>
        <w:t>Ценовата таблица</w:t>
      </w:r>
      <w:r w:rsidRPr="009F5112">
        <w:rPr>
          <w:rFonts w:ascii="Verdana" w:hAnsi="Verdana"/>
          <w:sz w:val="20"/>
          <w:szCs w:val="20"/>
          <w:lang w:val="bg-BG"/>
        </w:rPr>
        <w:t>“</w:t>
      </w:r>
      <w:r w:rsidR="001F794A" w:rsidRPr="009F5112">
        <w:rPr>
          <w:rFonts w:ascii="Verdana" w:hAnsi="Verdana"/>
          <w:sz w:val="20"/>
          <w:szCs w:val="20"/>
          <w:lang w:val="bg-BG"/>
        </w:rPr>
        <w:t xml:space="preserve"> и таблица „Сервизно обслужване” трябва да бъде подписана и подпечатана от Участника.</w:t>
      </w:r>
    </w:p>
    <w:p w14:paraId="46D53323" w14:textId="77777777" w:rsidR="001F794A" w:rsidRPr="009F5112" w:rsidRDefault="001F794A" w:rsidP="001F794A">
      <w:pPr>
        <w:keepNext/>
        <w:keepLines/>
        <w:numPr>
          <w:ilvl w:val="0"/>
          <w:numId w:val="21"/>
        </w:numPr>
        <w:tabs>
          <w:tab w:val="left" w:leader="dot" w:pos="12960"/>
        </w:tabs>
        <w:spacing w:after="240"/>
        <w:jc w:val="both"/>
        <w:rPr>
          <w:rFonts w:ascii="Verdana" w:hAnsi="Verdana"/>
          <w:b/>
          <w:sz w:val="20"/>
          <w:szCs w:val="20"/>
          <w:lang w:val="bg-BG"/>
        </w:rPr>
      </w:pPr>
      <w:r w:rsidRPr="009F5112">
        <w:rPr>
          <w:rFonts w:ascii="Verdana" w:hAnsi="Verdana"/>
          <w:b/>
          <w:sz w:val="20"/>
          <w:szCs w:val="20"/>
          <w:lang w:val="bg-BG"/>
        </w:rPr>
        <w:t>НАЧИН НА ПЛАЩАНЕ</w:t>
      </w:r>
    </w:p>
    <w:p w14:paraId="7C17AB77" w14:textId="4527AC73"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9F5112">
          <w:rPr>
            <w:rFonts w:ascii="Verdana" w:hAnsi="Verdana"/>
            <w:iCs/>
            <w:sz w:val="20"/>
            <w:szCs w:val="20"/>
            <w:lang w:val="bg-BG"/>
          </w:rPr>
          <w:t>предмет на договора</w:t>
        </w:r>
      </w:hyperlink>
      <w:r w:rsidRPr="009F5112">
        <w:rPr>
          <w:rFonts w:ascii="Verdana" w:hAnsi="Verdana"/>
          <w:iCs/>
          <w:sz w:val="20"/>
          <w:szCs w:val="20"/>
          <w:lang w:val="bg-BG"/>
        </w:rPr>
        <w:t xml:space="preserve">, съгласно изискванията </w:t>
      </w:r>
      <w:r w:rsidR="00A90627" w:rsidRPr="009F5112">
        <w:rPr>
          <w:rFonts w:ascii="Verdana" w:hAnsi="Verdana"/>
          <w:iCs/>
          <w:sz w:val="20"/>
          <w:szCs w:val="20"/>
          <w:lang w:val="bg-BG"/>
        </w:rPr>
        <w:t>му</w:t>
      </w:r>
      <w:r w:rsidRPr="009F5112">
        <w:rPr>
          <w:rFonts w:ascii="Verdana" w:hAnsi="Verdana"/>
          <w:iCs/>
          <w:sz w:val="20"/>
          <w:szCs w:val="20"/>
          <w:lang w:val="bg-BG"/>
        </w:rPr>
        <w:t xml:space="preserve"> Доставчикът и Възложителят подписват Приемо-предавателен протокол. </w:t>
      </w:r>
    </w:p>
    <w:p w14:paraId="3319E7B2" w14:textId="5A4EE696"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w:t>
      </w:r>
      <w:r w:rsidR="00304352">
        <w:rPr>
          <w:rFonts w:ascii="Verdana" w:hAnsi="Verdana"/>
          <w:iCs/>
          <w:sz w:val="20"/>
          <w:szCs w:val="20"/>
          <w:lang w:val="bg-BG"/>
        </w:rPr>
        <w:t>трактор</w:t>
      </w:r>
      <w:r w:rsidRPr="009F5112">
        <w:rPr>
          <w:rFonts w:ascii="Verdana" w:hAnsi="Verdana"/>
          <w:iCs/>
          <w:sz w:val="20"/>
          <w:szCs w:val="20"/>
          <w:lang w:val="bg-BG"/>
        </w:rPr>
        <w:t xml:space="preserve"> при условията на лизинг при посочен от него лизингодател, съгласно чл. 1.7 от Раздел А.</w:t>
      </w:r>
    </w:p>
    <w:p w14:paraId="03DA6E0F" w14:textId="1FF0EF85"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 xml:space="preserve">При плащане в брой Възложителят нарежда плащане за доставения </w:t>
      </w:r>
      <w:r w:rsidR="00304352">
        <w:rPr>
          <w:rFonts w:ascii="Verdana" w:hAnsi="Verdana"/>
          <w:iCs/>
          <w:sz w:val="20"/>
          <w:szCs w:val="20"/>
          <w:lang w:val="bg-BG"/>
        </w:rPr>
        <w:t>трактор</w:t>
      </w:r>
      <w:r w:rsidRPr="009F5112">
        <w:rPr>
          <w:rFonts w:ascii="Verdana" w:hAnsi="Verdana"/>
          <w:iCs/>
          <w:sz w:val="20"/>
          <w:szCs w:val="20"/>
          <w:lang w:val="bg-BG"/>
        </w:rPr>
        <w:t xml:space="preserve">, съгласно Раздел А: Техническо задание в срок до </w:t>
      </w:r>
      <w:r w:rsidR="0060724F" w:rsidRPr="009F5112">
        <w:rPr>
          <w:rFonts w:ascii="Verdana" w:hAnsi="Verdana"/>
          <w:iCs/>
          <w:sz w:val="20"/>
          <w:szCs w:val="20"/>
          <w:lang w:val="bg-BG"/>
        </w:rPr>
        <w:t xml:space="preserve">5 </w:t>
      </w:r>
      <w:r w:rsidRPr="009F5112">
        <w:rPr>
          <w:rFonts w:ascii="Verdana" w:hAnsi="Verdana"/>
          <w:iCs/>
          <w:sz w:val="20"/>
          <w:szCs w:val="20"/>
          <w:lang w:val="bg-BG"/>
        </w:rPr>
        <w:t>работни дни след получаването при Възложителя на описаните в предходната точка документи.</w:t>
      </w:r>
    </w:p>
    <w:p w14:paraId="6DBCF97B" w14:textId="77777777"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 ДДС и гаранция за изпълнение от Раздел Г: Общи условия на договора за доставка.</w:t>
      </w:r>
    </w:p>
    <w:p w14:paraId="02B00F3E" w14:textId="006BC726" w:rsidR="00306B0E" w:rsidRPr="009F5112" w:rsidRDefault="0060248C" w:rsidP="000628B8">
      <w:pPr>
        <w:rPr>
          <w:rFonts w:ascii="Verdana" w:hAnsi="Verdana"/>
          <w:b/>
          <w:bCs/>
          <w:kern w:val="32"/>
          <w:sz w:val="20"/>
          <w:szCs w:val="20"/>
          <w:lang w:val="bg-BG"/>
        </w:rPr>
      </w:pPr>
      <w:r w:rsidRPr="009F5112">
        <w:rPr>
          <w:rFonts w:ascii="Verdana" w:hAnsi="Verdana"/>
          <w:sz w:val="20"/>
          <w:szCs w:val="20"/>
          <w:lang w:val="bg-BG"/>
        </w:rPr>
        <w:t>3.</w:t>
      </w:r>
      <w:r w:rsidRPr="009F5112">
        <w:rPr>
          <w:rFonts w:ascii="Verdana" w:hAnsi="Verdana"/>
          <w:sz w:val="20"/>
          <w:szCs w:val="20"/>
          <w:lang w:val="bg-BG"/>
        </w:rPr>
        <w:tab/>
        <w:t xml:space="preserve">ЦЕНОВИ ТАБЛИЦИ Таблица </w:t>
      </w:r>
      <w:r w:rsidR="00361685">
        <w:rPr>
          <w:rFonts w:ascii="Verdana" w:hAnsi="Verdana"/>
          <w:sz w:val="20"/>
          <w:szCs w:val="20"/>
          <w:lang w:val="bg-BG"/>
        </w:rPr>
        <w:t>„</w:t>
      </w:r>
      <w:r w:rsidRPr="009F5112">
        <w:rPr>
          <w:rFonts w:ascii="Verdana" w:hAnsi="Verdana"/>
          <w:sz w:val="20"/>
          <w:szCs w:val="20"/>
          <w:lang w:val="bg-BG"/>
        </w:rPr>
        <w:t>Ценов</w:t>
      </w:r>
      <w:r w:rsidR="005A2331" w:rsidRPr="009F5112">
        <w:rPr>
          <w:rFonts w:ascii="Verdana" w:hAnsi="Verdana"/>
          <w:sz w:val="20"/>
          <w:szCs w:val="20"/>
          <w:lang w:val="bg-BG"/>
        </w:rPr>
        <w:t>а</w:t>
      </w:r>
      <w:r w:rsidRPr="009F5112">
        <w:rPr>
          <w:rFonts w:ascii="Verdana" w:hAnsi="Verdana"/>
          <w:sz w:val="20"/>
          <w:szCs w:val="20"/>
          <w:lang w:val="bg-BG"/>
        </w:rPr>
        <w:t xml:space="preserve"> таблица</w:t>
      </w:r>
      <w:r w:rsidR="00361685">
        <w:rPr>
          <w:rFonts w:ascii="Verdana" w:hAnsi="Verdana"/>
          <w:sz w:val="20"/>
          <w:szCs w:val="20"/>
          <w:lang w:val="bg-BG"/>
        </w:rPr>
        <w:t>“</w:t>
      </w:r>
      <w:r w:rsidRPr="009F5112">
        <w:rPr>
          <w:rFonts w:ascii="Verdana" w:hAnsi="Verdana"/>
          <w:sz w:val="20"/>
          <w:szCs w:val="20"/>
          <w:lang w:val="bg-BG"/>
        </w:rPr>
        <w:t xml:space="preserve"> и Таблица </w:t>
      </w:r>
      <w:r w:rsidR="00361685">
        <w:rPr>
          <w:rFonts w:ascii="Verdana" w:hAnsi="Verdana"/>
          <w:sz w:val="20"/>
          <w:szCs w:val="20"/>
          <w:lang w:val="bg-BG"/>
        </w:rPr>
        <w:t>„</w:t>
      </w:r>
      <w:r w:rsidRPr="009F5112">
        <w:rPr>
          <w:rFonts w:ascii="Verdana" w:hAnsi="Verdana"/>
          <w:sz w:val="20"/>
          <w:szCs w:val="20"/>
          <w:lang w:val="bg-BG"/>
        </w:rPr>
        <w:t>Сервизно обслужване</w:t>
      </w:r>
      <w:r w:rsidR="000628B8">
        <w:rPr>
          <w:rFonts w:ascii="Verdana" w:hAnsi="Verdana"/>
          <w:b/>
          <w:bCs/>
          <w:kern w:val="32"/>
          <w:sz w:val="20"/>
          <w:szCs w:val="20"/>
          <w:lang w:val="bg-BG"/>
        </w:rPr>
        <w:t>“</w:t>
      </w:r>
      <w:bookmarkStart w:id="26" w:name="_GoBack"/>
      <w:bookmarkEnd w:id="26"/>
      <w:r w:rsidR="00306B0E" w:rsidRPr="009F5112">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4"/>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9F5112" w:rsidRDefault="003239E0" w:rsidP="003239E0">
      <w:pPr>
        <w:jc w:val="center"/>
        <w:rPr>
          <w:rFonts w:ascii="Verdana" w:hAnsi="Verdana"/>
          <w:b/>
          <w:sz w:val="20"/>
          <w:szCs w:val="20"/>
          <w:lang w:val="bg-BG"/>
        </w:rPr>
      </w:pPr>
      <w:bookmarkStart w:id="27" w:name="_Ref87148338"/>
      <w:bookmarkStart w:id="28" w:name="_Ref46137828"/>
      <w:bookmarkStart w:id="29" w:name="_Ref87148341"/>
      <w:r w:rsidRPr="009F5112">
        <w:rPr>
          <w:rFonts w:ascii="Verdana" w:hAnsi="Verdana"/>
          <w:b/>
          <w:sz w:val="20"/>
          <w:szCs w:val="20"/>
          <w:lang w:val="bg-BG"/>
        </w:rPr>
        <w:lastRenderedPageBreak/>
        <w:t>СПЕЦИФИЧНИ УСЛОВИЯ НА ДОГОВОРА</w:t>
      </w:r>
    </w:p>
    <w:p w14:paraId="67F14634" w14:textId="439E375A" w:rsidR="00891542" w:rsidRPr="009F5112" w:rsidRDefault="00891542" w:rsidP="00891542">
      <w:pPr>
        <w:pStyle w:val="p50"/>
        <w:numPr>
          <w:ilvl w:val="0"/>
          <w:numId w:val="22"/>
        </w:numPr>
        <w:tabs>
          <w:tab w:val="clear" w:pos="760"/>
        </w:tabs>
        <w:spacing w:after="120" w:line="240" w:lineRule="auto"/>
        <w:rPr>
          <w:rFonts w:ascii="Verdana" w:hAnsi="Verdana"/>
          <w:b/>
          <w:bCs/>
          <w:snapToGrid/>
          <w:color w:val="auto"/>
          <w:sz w:val="20"/>
          <w:szCs w:val="20"/>
          <w:lang w:val="bg-BG"/>
        </w:rPr>
      </w:pPr>
      <w:bookmarkStart w:id="30" w:name="_Ref89483966"/>
      <w:r w:rsidRPr="009F5112">
        <w:rPr>
          <w:rFonts w:ascii="Verdana" w:hAnsi="Verdana"/>
          <w:b/>
          <w:bCs/>
          <w:snapToGrid/>
          <w:color w:val="auto"/>
          <w:sz w:val="20"/>
          <w:szCs w:val="20"/>
          <w:lang w:val="bg-BG"/>
        </w:rPr>
        <w:t>НЕУСТОЙКИ</w:t>
      </w:r>
    </w:p>
    <w:p w14:paraId="79055EFA" w14:textId="77777777"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 че Доставчикът не изпълнява своите задължения по договора, включително не спази Максималният срок на доставка, Доставчикът се задължава да изплати на Възложителя неустойка в съответствие с посоченото в настоящия Договор.</w:t>
      </w:r>
    </w:p>
    <w:p w14:paraId="5E19A736" w14:textId="324757A9"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w:t>
      </w:r>
      <w:r w:rsidR="007E1E82" w:rsidRPr="009F5112">
        <w:rPr>
          <w:rFonts w:ascii="Verdana" w:hAnsi="Verdana"/>
          <w:color w:val="auto"/>
          <w:sz w:val="20"/>
          <w:szCs w:val="20"/>
          <w:lang w:val="bg-BG"/>
        </w:rPr>
        <w:t xml:space="preserve"> </w:t>
      </w:r>
      <w:r w:rsidRPr="009F5112">
        <w:rPr>
          <w:rFonts w:ascii="Verdana" w:hAnsi="Verdana"/>
          <w:color w:val="auto"/>
          <w:sz w:val="20"/>
          <w:szCs w:val="20"/>
          <w:lang w:val="bg-BG"/>
        </w:rPr>
        <w:t xml:space="preserve">че Доставчикът не достави </w:t>
      </w:r>
      <w:r w:rsidR="00514D31">
        <w:rPr>
          <w:rFonts w:ascii="Verdana" w:hAnsi="Verdana"/>
          <w:color w:val="auto"/>
          <w:sz w:val="20"/>
          <w:szCs w:val="20"/>
          <w:lang w:val="bg-BG"/>
        </w:rPr>
        <w:t>трактора</w:t>
      </w:r>
      <w:r w:rsidRPr="009F5112">
        <w:rPr>
          <w:rFonts w:ascii="Verdana" w:hAnsi="Verdana"/>
          <w:color w:val="auto"/>
          <w:sz w:val="20"/>
          <w:szCs w:val="20"/>
          <w:lang w:val="bg-BG"/>
        </w:rPr>
        <w:t>, предмет на договора, в рамките на Максималния срок на доставка</w:t>
      </w:r>
      <w:r w:rsidR="00D120C7" w:rsidRPr="009F5112">
        <w:rPr>
          <w:rFonts w:ascii="Verdana" w:hAnsi="Verdana"/>
          <w:color w:val="auto"/>
          <w:sz w:val="20"/>
          <w:szCs w:val="20"/>
          <w:lang w:val="bg-BG"/>
        </w:rPr>
        <w:t xml:space="preserve">, </w:t>
      </w:r>
      <w:r w:rsidR="00D120C7" w:rsidRPr="009F5112">
        <w:rPr>
          <w:rFonts w:ascii="Verdana" w:hAnsi="Verdana" w:cs="Aharoni"/>
          <w:iCs/>
          <w:color w:val="auto"/>
          <w:sz w:val="20"/>
          <w:szCs w:val="20"/>
          <w:lang w:val="bg-BG"/>
        </w:rPr>
        <w:t>съгласно т.4.3 от Раздел А: Техническо задание – предмет на договора</w:t>
      </w:r>
      <w:r w:rsidRPr="009F5112">
        <w:rPr>
          <w:rFonts w:ascii="Verdana" w:hAnsi="Verdana"/>
          <w:color w:val="auto"/>
          <w:sz w:val="20"/>
          <w:szCs w:val="20"/>
          <w:lang w:val="bg-BG"/>
        </w:rPr>
        <w:t xml:space="preserve">, то той дължи неустойка в размер на </w:t>
      </w:r>
      <w:r w:rsidR="00D120C7" w:rsidRPr="009F5112">
        <w:rPr>
          <w:rFonts w:ascii="Verdana" w:hAnsi="Verdana" w:cs="Aharoni"/>
          <w:iCs/>
          <w:color w:val="auto"/>
          <w:sz w:val="20"/>
          <w:szCs w:val="20"/>
          <w:lang w:val="bg-BG"/>
        </w:rPr>
        <w:t>0,</w:t>
      </w:r>
      <w:r w:rsidR="00937B0E" w:rsidRPr="009F5112">
        <w:rPr>
          <w:rFonts w:ascii="Verdana" w:hAnsi="Verdana" w:cs="Aharoni"/>
          <w:iCs/>
          <w:color w:val="auto"/>
          <w:sz w:val="20"/>
          <w:szCs w:val="20"/>
          <w:lang w:val="bg-BG"/>
        </w:rPr>
        <w:t>3</w:t>
      </w:r>
      <w:r w:rsidR="00D120C7" w:rsidRPr="009F5112">
        <w:rPr>
          <w:rFonts w:ascii="Verdana" w:hAnsi="Verdana" w:cs="Aharoni"/>
          <w:iCs/>
          <w:color w:val="auto"/>
          <w:sz w:val="20"/>
          <w:szCs w:val="20"/>
          <w:lang w:val="bg-BG"/>
        </w:rPr>
        <w:t xml:space="preserve">% /нула цяло и </w:t>
      </w:r>
      <w:r w:rsidR="00937B0E" w:rsidRPr="009F5112">
        <w:rPr>
          <w:rFonts w:ascii="Verdana" w:hAnsi="Verdana" w:cs="Aharoni"/>
          <w:iCs/>
          <w:color w:val="auto"/>
          <w:sz w:val="20"/>
          <w:szCs w:val="20"/>
          <w:lang w:val="bg-BG"/>
        </w:rPr>
        <w:t>три</w:t>
      </w:r>
      <w:r w:rsidR="00D120C7" w:rsidRPr="009F5112">
        <w:rPr>
          <w:rFonts w:ascii="Verdana" w:hAnsi="Verdana" w:cs="Aharoni"/>
          <w:iCs/>
          <w:color w:val="auto"/>
          <w:sz w:val="20"/>
          <w:szCs w:val="20"/>
          <w:lang w:val="bg-BG"/>
        </w:rPr>
        <w:t xml:space="preserve"> процента/ от стойността на </w:t>
      </w:r>
      <w:r w:rsidR="002625A2">
        <w:rPr>
          <w:rFonts w:ascii="Verdana" w:hAnsi="Verdana" w:cs="Aharoni"/>
          <w:iCs/>
          <w:color w:val="auto"/>
          <w:sz w:val="20"/>
          <w:szCs w:val="20"/>
          <w:lang w:val="bg-BG"/>
        </w:rPr>
        <w:t>трактора</w:t>
      </w:r>
      <w:r w:rsidR="00D120C7" w:rsidRPr="009F5112">
        <w:rPr>
          <w:rFonts w:ascii="Verdana" w:hAnsi="Verdana" w:cs="Aharoni"/>
          <w:iCs/>
          <w:color w:val="auto"/>
          <w:sz w:val="20"/>
          <w:szCs w:val="20"/>
          <w:lang w:val="bg-BG"/>
        </w:rPr>
        <w:t xml:space="preserve"> </w:t>
      </w:r>
      <w:r w:rsidRPr="009F5112">
        <w:rPr>
          <w:rFonts w:ascii="Verdana" w:hAnsi="Verdana"/>
          <w:color w:val="auto"/>
          <w:sz w:val="20"/>
          <w:szCs w:val="20"/>
          <w:lang w:val="bg-BG"/>
        </w:rPr>
        <w:t xml:space="preserve">за всеки ден забава, но не повече от </w:t>
      </w:r>
      <w:r w:rsidR="00937B0E" w:rsidRPr="009F5112">
        <w:rPr>
          <w:rFonts w:ascii="Verdana" w:hAnsi="Verdana"/>
          <w:color w:val="auto"/>
          <w:sz w:val="20"/>
          <w:szCs w:val="20"/>
          <w:lang w:val="bg-BG"/>
        </w:rPr>
        <w:t>9</w:t>
      </w:r>
      <w:r w:rsidRPr="009F5112">
        <w:rPr>
          <w:rFonts w:ascii="Verdana" w:hAnsi="Verdana"/>
          <w:color w:val="auto"/>
          <w:sz w:val="20"/>
          <w:szCs w:val="20"/>
          <w:lang w:val="bg-BG"/>
        </w:rPr>
        <w:t>%</w:t>
      </w:r>
      <w:r w:rsidR="00D120C7" w:rsidRPr="009F5112">
        <w:rPr>
          <w:rFonts w:ascii="Verdana" w:hAnsi="Verdana"/>
          <w:color w:val="auto"/>
          <w:sz w:val="20"/>
          <w:szCs w:val="20"/>
          <w:lang w:val="bg-BG"/>
        </w:rPr>
        <w:t xml:space="preserve"> /де</w:t>
      </w:r>
      <w:r w:rsidR="00937B0E" w:rsidRPr="009F5112">
        <w:rPr>
          <w:rFonts w:ascii="Verdana" w:hAnsi="Verdana"/>
          <w:color w:val="auto"/>
          <w:sz w:val="20"/>
          <w:szCs w:val="20"/>
          <w:lang w:val="bg-BG"/>
        </w:rPr>
        <w:t>в</w:t>
      </w:r>
      <w:r w:rsidR="00D120C7" w:rsidRPr="009F5112">
        <w:rPr>
          <w:rFonts w:ascii="Verdana" w:hAnsi="Verdana"/>
          <w:color w:val="auto"/>
          <w:sz w:val="20"/>
          <w:szCs w:val="20"/>
          <w:lang w:val="bg-BG"/>
        </w:rPr>
        <w:t>ет процента</w:t>
      </w:r>
      <w:r w:rsidR="002D195B" w:rsidRPr="009F5112">
        <w:rPr>
          <w:rFonts w:ascii="Verdana" w:hAnsi="Verdana"/>
          <w:color w:val="auto"/>
          <w:sz w:val="20"/>
          <w:szCs w:val="20"/>
          <w:lang w:val="bg-BG"/>
        </w:rPr>
        <w:t>/</w:t>
      </w:r>
      <w:r w:rsidRPr="009F5112">
        <w:rPr>
          <w:rFonts w:ascii="Verdana" w:hAnsi="Verdana"/>
          <w:color w:val="auto"/>
          <w:sz w:val="20"/>
          <w:szCs w:val="20"/>
          <w:lang w:val="bg-BG"/>
        </w:rPr>
        <w:t xml:space="preserve"> от стойността му. В този случай</w:t>
      </w:r>
      <w:r w:rsidR="00937B0E" w:rsidRPr="009F5112">
        <w:rPr>
          <w:rFonts w:ascii="Verdana" w:hAnsi="Verdana"/>
          <w:color w:val="auto"/>
          <w:sz w:val="20"/>
          <w:szCs w:val="20"/>
          <w:lang w:val="bg-BG"/>
        </w:rPr>
        <w:t>,</w:t>
      </w:r>
      <w:r w:rsidRPr="009F5112">
        <w:rPr>
          <w:rFonts w:ascii="Verdana" w:hAnsi="Verdana"/>
          <w:color w:val="auto"/>
          <w:sz w:val="20"/>
          <w:szCs w:val="20"/>
          <w:lang w:val="bg-BG"/>
        </w:rPr>
        <w:t xml:space="preserve"> Доставчик</w:t>
      </w:r>
      <w:r w:rsidR="00937B0E" w:rsidRPr="009F5112">
        <w:rPr>
          <w:rFonts w:ascii="Verdana" w:hAnsi="Verdana"/>
          <w:color w:val="auto"/>
          <w:sz w:val="20"/>
          <w:szCs w:val="20"/>
          <w:lang w:val="bg-BG"/>
        </w:rPr>
        <w:t>ът</w:t>
      </w:r>
      <w:r w:rsidR="00074481" w:rsidRPr="009F5112">
        <w:rPr>
          <w:rFonts w:ascii="Verdana" w:hAnsi="Verdana"/>
          <w:color w:val="auto"/>
          <w:sz w:val="20"/>
          <w:szCs w:val="20"/>
          <w:lang w:val="bg-BG"/>
        </w:rPr>
        <w:t xml:space="preserve"> </w:t>
      </w:r>
      <w:r w:rsidRPr="009F5112">
        <w:rPr>
          <w:rFonts w:ascii="Verdana" w:hAnsi="Verdana"/>
          <w:color w:val="auto"/>
          <w:sz w:val="20"/>
          <w:szCs w:val="20"/>
          <w:lang w:val="bg-BG"/>
        </w:rPr>
        <w:t>трябва да предостави на Възложителя за своя сметка заместващ т</w:t>
      </w:r>
      <w:r w:rsidR="002D5841">
        <w:rPr>
          <w:rFonts w:ascii="Verdana" w:hAnsi="Verdana"/>
          <w:color w:val="auto"/>
          <w:sz w:val="20"/>
          <w:szCs w:val="20"/>
          <w:lang w:val="bg-BG"/>
        </w:rPr>
        <w:t>рактор</w:t>
      </w:r>
      <w:r w:rsidRPr="009F5112">
        <w:rPr>
          <w:rFonts w:ascii="Verdana" w:hAnsi="Verdana"/>
          <w:color w:val="auto"/>
          <w:sz w:val="20"/>
          <w:szCs w:val="20"/>
          <w:lang w:val="bg-BG"/>
        </w:rPr>
        <w:t xml:space="preserve"> , в добро техническо състояние и със същите или по-добри характеристики като тези на недоставения т</w:t>
      </w:r>
      <w:r w:rsidR="002D5841">
        <w:rPr>
          <w:rFonts w:ascii="Verdana" w:hAnsi="Verdana"/>
          <w:color w:val="auto"/>
          <w:sz w:val="20"/>
          <w:szCs w:val="20"/>
          <w:lang w:val="bg-BG"/>
        </w:rPr>
        <w:t>рактор</w:t>
      </w:r>
      <w:r w:rsidRPr="009F5112">
        <w:rPr>
          <w:rFonts w:ascii="Verdana" w:hAnsi="Verdana"/>
          <w:color w:val="auto"/>
          <w:sz w:val="20"/>
          <w:szCs w:val="20"/>
          <w:lang w:val="bg-BG"/>
        </w:rPr>
        <w:t>,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т</w:t>
      </w:r>
      <w:r w:rsidR="002D5841">
        <w:rPr>
          <w:rFonts w:ascii="Verdana" w:hAnsi="Verdana"/>
          <w:color w:val="auto"/>
          <w:sz w:val="20"/>
          <w:szCs w:val="20"/>
          <w:lang w:val="bg-BG"/>
        </w:rPr>
        <w:t>рактор</w:t>
      </w:r>
      <w:r w:rsidRPr="009F5112">
        <w:rPr>
          <w:rFonts w:ascii="Verdana" w:hAnsi="Verdana"/>
          <w:color w:val="auto"/>
          <w:sz w:val="20"/>
          <w:szCs w:val="20"/>
          <w:lang w:val="bg-BG"/>
        </w:rPr>
        <w:t xml:space="preserve">, Възложителят може да наеме </w:t>
      </w:r>
      <w:r w:rsidR="002D5841">
        <w:rPr>
          <w:rFonts w:ascii="Verdana" w:hAnsi="Verdana"/>
          <w:color w:val="auto"/>
          <w:sz w:val="20"/>
          <w:szCs w:val="20"/>
          <w:lang w:val="bg-BG"/>
        </w:rPr>
        <w:t>трактор</w:t>
      </w:r>
      <w:r w:rsidRPr="009F5112">
        <w:rPr>
          <w:rFonts w:ascii="Verdana" w:hAnsi="Verdana"/>
          <w:color w:val="auto"/>
          <w:sz w:val="20"/>
          <w:szCs w:val="20"/>
          <w:lang w:val="bg-BG"/>
        </w:rPr>
        <w:t xml:space="preserve"> от друга фирма като си приспадне разходите по наемането му от гаранцията за изпълнение на договора на Доставчика. В случай на забава</w:t>
      </w:r>
      <w:r w:rsidR="00074481" w:rsidRPr="009F5112">
        <w:rPr>
          <w:rFonts w:ascii="Verdana" w:hAnsi="Verdana"/>
          <w:color w:val="auto"/>
          <w:sz w:val="20"/>
          <w:szCs w:val="20"/>
          <w:lang w:val="bg-BG"/>
        </w:rPr>
        <w:t xml:space="preserve"> с</w:t>
      </w:r>
      <w:r w:rsidRPr="009F5112">
        <w:rPr>
          <w:rFonts w:ascii="Verdana" w:hAnsi="Verdana"/>
          <w:color w:val="auto"/>
          <w:sz w:val="20"/>
          <w:szCs w:val="20"/>
          <w:lang w:val="bg-BG"/>
        </w:rPr>
        <w:t xml:space="preserve"> повече от </w:t>
      </w:r>
      <w:r w:rsidR="00BA4598">
        <w:rPr>
          <w:rFonts w:ascii="Verdana" w:hAnsi="Verdana"/>
          <w:color w:val="auto"/>
          <w:sz w:val="20"/>
          <w:szCs w:val="20"/>
          <w:lang w:val="bg-BG"/>
        </w:rPr>
        <w:t>6</w:t>
      </w:r>
      <w:r w:rsidR="00937B0E" w:rsidRPr="009F5112">
        <w:rPr>
          <w:rFonts w:ascii="Verdana" w:hAnsi="Verdana"/>
          <w:color w:val="auto"/>
          <w:sz w:val="20"/>
          <w:szCs w:val="20"/>
          <w:lang w:val="bg-BG"/>
        </w:rPr>
        <w:t>0 /</w:t>
      </w:r>
      <w:r w:rsidR="00BA4598">
        <w:rPr>
          <w:rFonts w:ascii="Verdana" w:hAnsi="Verdana"/>
          <w:color w:val="auto"/>
          <w:sz w:val="20"/>
          <w:szCs w:val="20"/>
          <w:lang w:val="bg-BG"/>
        </w:rPr>
        <w:t>шестдесет</w:t>
      </w:r>
      <w:r w:rsidR="00937B0E" w:rsidRPr="009F5112">
        <w:rPr>
          <w:rFonts w:ascii="Verdana" w:hAnsi="Verdana"/>
          <w:color w:val="auto"/>
          <w:sz w:val="20"/>
          <w:szCs w:val="20"/>
          <w:lang w:val="bg-BG"/>
        </w:rPr>
        <w:t xml:space="preserve">/ </w:t>
      </w:r>
      <w:r w:rsidRPr="009F5112">
        <w:rPr>
          <w:rFonts w:ascii="Verdana" w:hAnsi="Verdana"/>
          <w:color w:val="auto"/>
          <w:sz w:val="20"/>
          <w:szCs w:val="20"/>
          <w:lang w:val="bg-BG"/>
        </w:rPr>
        <w:t>дни ще се счита, че Доставчикът е в съществено неизпълнение и Възложителят има право едностранно да прекрати договора</w:t>
      </w:r>
      <w:r w:rsidR="00953EEB" w:rsidRPr="009F5112">
        <w:rPr>
          <w:rFonts w:ascii="Verdana" w:hAnsi="Verdana"/>
          <w:color w:val="auto"/>
          <w:sz w:val="20"/>
          <w:szCs w:val="20"/>
          <w:lang w:val="bg-BG"/>
        </w:rPr>
        <w:t xml:space="preserve"> </w:t>
      </w:r>
      <w:r w:rsidR="00953EEB" w:rsidRPr="009F5112">
        <w:rPr>
          <w:rFonts w:ascii="Verdana" w:hAnsi="Verdana" w:cs="Aharoni"/>
          <w:iCs/>
          <w:color w:val="auto"/>
          <w:sz w:val="20"/>
          <w:szCs w:val="20"/>
          <w:lang w:val="bg-BG"/>
        </w:rPr>
        <w:t>и да задържи гаранцията за изпълнение</w:t>
      </w:r>
      <w:r w:rsidR="00BA4598">
        <w:rPr>
          <w:rFonts w:ascii="Verdana" w:hAnsi="Verdana" w:cs="Aharoni"/>
          <w:iCs/>
          <w:color w:val="auto"/>
          <w:sz w:val="20"/>
          <w:szCs w:val="20"/>
          <w:lang w:val="bg-BG"/>
        </w:rPr>
        <w:t>.</w:t>
      </w:r>
    </w:p>
    <w:p w14:paraId="71660A94" w14:textId="2E4B5537" w:rsidR="00AD6813" w:rsidRPr="009F5112" w:rsidRDefault="00AD6813"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Ако при доставката или по време на експлоатацията на т</w:t>
      </w:r>
      <w:r w:rsidR="00BA4598">
        <w:rPr>
          <w:rFonts w:ascii="Verdana" w:hAnsi="Verdana"/>
          <w:color w:val="auto"/>
          <w:sz w:val="20"/>
          <w:szCs w:val="20"/>
          <w:lang w:val="bg-BG"/>
        </w:rPr>
        <w:t>рактора</w:t>
      </w:r>
      <w:r w:rsidRPr="009F5112">
        <w:rPr>
          <w:rFonts w:ascii="Verdana" w:hAnsi="Verdana"/>
          <w:color w:val="auto"/>
          <w:sz w:val="20"/>
          <w:szCs w:val="20"/>
          <w:lang w:val="bg-BG"/>
        </w:rPr>
        <w:t xml:space="preserve"> от Възложителя, в рамките на пълната гаранция, се установи, че Доставчикът е доставил </w:t>
      </w:r>
      <w:r w:rsidR="00BA4598">
        <w:rPr>
          <w:rFonts w:ascii="Verdana" w:hAnsi="Verdana"/>
          <w:color w:val="auto"/>
          <w:sz w:val="20"/>
          <w:szCs w:val="20"/>
          <w:lang w:val="bg-BG"/>
        </w:rPr>
        <w:t>трактор</w:t>
      </w:r>
      <w:r w:rsidRPr="009F5112">
        <w:rPr>
          <w:rFonts w:ascii="Verdana" w:hAnsi="Verdana"/>
          <w:color w:val="auto"/>
          <w:sz w:val="20"/>
          <w:szCs w:val="20"/>
          <w:lang w:val="bg-BG"/>
        </w:rPr>
        <w:t>, който не отговаря и не изпълнява техническите изисквания на Възложителя то:</w:t>
      </w:r>
    </w:p>
    <w:p w14:paraId="72B0D4B0" w14:textId="1B10ED22"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доставката - Доставчикът дължи на Възложителя неустойка в размер на 10% (десет процента) от стойността на т</w:t>
      </w:r>
      <w:r w:rsidR="005214C3">
        <w:rPr>
          <w:rFonts w:ascii="Verdana" w:hAnsi="Verdana"/>
          <w:color w:val="auto"/>
          <w:sz w:val="20"/>
          <w:szCs w:val="20"/>
          <w:lang w:val="bg-BG"/>
        </w:rPr>
        <w:t>рактора</w:t>
      </w:r>
      <w:r w:rsidRPr="009F5112">
        <w:rPr>
          <w:rFonts w:ascii="Verdana" w:hAnsi="Verdana"/>
          <w:color w:val="auto"/>
          <w:sz w:val="20"/>
          <w:szCs w:val="20"/>
          <w:lang w:val="bg-BG"/>
        </w:rPr>
        <w:t xml:space="preserve"> и Възложителят има право да върне на Доставчика доставеното изделие;</w:t>
      </w:r>
    </w:p>
    <w:p w14:paraId="691391D1" w14:textId="0A7B4826"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експлоатацията – Доставчикът дължи на Възложителя неустойка в размер на 20% (двадесет процента) от стойността на т</w:t>
      </w:r>
      <w:r w:rsidR="005214C3">
        <w:rPr>
          <w:rFonts w:ascii="Verdana" w:hAnsi="Verdana"/>
          <w:color w:val="auto"/>
          <w:sz w:val="20"/>
          <w:szCs w:val="20"/>
          <w:lang w:val="bg-BG"/>
        </w:rPr>
        <w:t>рактора</w:t>
      </w:r>
      <w:r w:rsidRPr="009F5112">
        <w:rPr>
          <w:rFonts w:ascii="Verdana" w:hAnsi="Verdana"/>
          <w:color w:val="auto"/>
          <w:sz w:val="20"/>
          <w:szCs w:val="20"/>
          <w:lang w:val="bg-BG"/>
        </w:rPr>
        <w:t xml:space="preserve"> и/или възстановяване на платеното за него от Възложителя като последният следва да върне т</w:t>
      </w:r>
      <w:r w:rsidR="005214C3">
        <w:rPr>
          <w:rFonts w:ascii="Verdana" w:hAnsi="Verdana"/>
          <w:color w:val="auto"/>
          <w:sz w:val="20"/>
          <w:szCs w:val="20"/>
          <w:lang w:val="bg-BG"/>
        </w:rPr>
        <w:t>рактора</w:t>
      </w:r>
      <w:r w:rsidRPr="009F5112">
        <w:rPr>
          <w:rFonts w:ascii="Verdana" w:hAnsi="Verdana"/>
          <w:color w:val="auto"/>
          <w:sz w:val="20"/>
          <w:szCs w:val="20"/>
          <w:lang w:val="bg-BG"/>
        </w:rPr>
        <w:t xml:space="preserve"> на Доставчика .</w:t>
      </w:r>
    </w:p>
    <w:p w14:paraId="1930AF57" w14:textId="368B9274"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Ако се наложи т</w:t>
      </w:r>
      <w:r w:rsidR="005214C3">
        <w:rPr>
          <w:rFonts w:ascii="Verdana" w:hAnsi="Verdana"/>
          <w:color w:val="auto"/>
          <w:sz w:val="20"/>
          <w:szCs w:val="20"/>
          <w:lang w:val="bg-BG"/>
        </w:rPr>
        <w:t>рактора</w:t>
      </w:r>
      <w:r w:rsidRPr="009F5112">
        <w:rPr>
          <w:rFonts w:ascii="Verdana" w:hAnsi="Verdana"/>
          <w:color w:val="auto"/>
          <w:sz w:val="20"/>
          <w:szCs w:val="20"/>
          <w:lang w:val="bg-BG"/>
        </w:rPr>
        <w:t xml:space="preserve">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500 (петстотин) лева за всеки отделен случай.</w:t>
      </w:r>
    </w:p>
    <w:p w14:paraId="7F994CAC" w14:textId="237E2BE8" w:rsidR="0039001F" w:rsidRPr="009F5112" w:rsidRDefault="0039001F" w:rsidP="009F5112">
      <w:pPr>
        <w:pStyle w:val="p50"/>
        <w:numPr>
          <w:ilvl w:val="1"/>
          <w:numId w:val="22"/>
        </w:numPr>
        <w:tabs>
          <w:tab w:val="clear" w:pos="1430"/>
          <w:tab w:val="left" w:pos="993"/>
          <w:tab w:val="num" w:pos="1560"/>
        </w:tabs>
        <w:spacing w:before="120" w:after="120"/>
        <w:ind w:left="709"/>
        <w:rPr>
          <w:rFonts w:ascii="Verdana" w:hAnsi="Verdana" w:cs="Aharoni"/>
          <w:iCs/>
          <w:color w:val="auto"/>
          <w:sz w:val="20"/>
          <w:szCs w:val="20"/>
          <w:lang w:val="bg-BG"/>
        </w:rPr>
      </w:pPr>
      <w:r w:rsidRPr="009F5112">
        <w:rPr>
          <w:rFonts w:ascii="Verdana" w:hAnsi="Verdana" w:cs="Aharoni"/>
          <w:iCs/>
          <w:color w:val="auto"/>
          <w:sz w:val="20"/>
          <w:szCs w:val="20"/>
          <w:lang w:val="bg-BG"/>
        </w:rPr>
        <w:t>Доставчикът е длъжен да предостави на Възложителя заместващ т</w:t>
      </w:r>
      <w:r w:rsidR="005214C3">
        <w:rPr>
          <w:rFonts w:ascii="Verdana" w:hAnsi="Verdana" w:cs="Aharoni"/>
          <w:iCs/>
          <w:color w:val="auto"/>
          <w:sz w:val="20"/>
          <w:szCs w:val="20"/>
          <w:lang w:val="bg-BG"/>
        </w:rPr>
        <w:t>рактор</w:t>
      </w:r>
      <w:r w:rsidRPr="009F5112">
        <w:rPr>
          <w:rFonts w:ascii="Verdana" w:hAnsi="Verdana" w:cs="Aharoni"/>
          <w:iCs/>
          <w:color w:val="auto"/>
          <w:sz w:val="20"/>
          <w:szCs w:val="20"/>
          <w:lang w:val="bg-BG"/>
        </w:rPr>
        <w:t xml:space="preserve"> с характеристики, отговарящи или по-добри от тези на забавения, в случай че:</w:t>
      </w:r>
    </w:p>
    <w:p w14:paraId="4868B34E" w14:textId="3A672CDD" w:rsidR="0039001F" w:rsidRPr="009F5112" w:rsidRDefault="0039001F" w:rsidP="009F5112">
      <w:pPr>
        <w:numPr>
          <w:ilvl w:val="2"/>
          <w:numId w:val="22"/>
        </w:numPr>
        <w:tabs>
          <w:tab w:val="clear" w:pos="720"/>
          <w:tab w:val="left" w:pos="993"/>
          <w:tab w:val="num" w:pos="1276"/>
        </w:tabs>
        <w:spacing w:before="120" w:after="120" w:line="240" w:lineRule="atLeast"/>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Доставчикът </w:t>
      </w:r>
      <w:r w:rsidRPr="009F5112">
        <w:rPr>
          <w:rFonts w:ascii="Verdana" w:hAnsi="Verdana"/>
          <w:sz w:val="20"/>
          <w:szCs w:val="20"/>
          <w:lang w:val="bg-BG"/>
        </w:rPr>
        <w:t>не приеме т</w:t>
      </w:r>
      <w:r w:rsidR="005214C3">
        <w:rPr>
          <w:rFonts w:ascii="Verdana" w:hAnsi="Verdana"/>
          <w:sz w:val="20"/>
          <w:szCs w:val="20"/>
          <w:lang w:val="bg-BG"/>
        </w:rPr>
        <w:t>рактора</w:t>
      </w:r>
      <w:r w:rsidRPr="009F5112">
        <w:rPr>
          <w:rFonts w:ascii="Verdana" w:hAnsi="Verdana"/>
          <w:sz w:val="20"/>
          <w:szCs w:val="20"/>
          <w:lang w:val="bg-BG"/>
        </w:rPr>
        <w:t xml:space="preserve"> или не започне ремонта </w:t>
      </w:r>
      <w:r w:rsidR="00074481" w:rsidRPr="009F5112">
        <w:rPr>
          <w:rFonts w:ascii="Verdana" w:hAnsi="Verdana"/>
          <w:sz w:val="20"/>
          <w:szCs w:val="20"/>
          <w:lang w:val="bg-BG"/>
        </w:rPr>
        <w:t>му в сроковете, посочени в т.5.</w:t>
      </w:r>
      <w:r w:rsidR="0079299B">
        <w:rPr>
          <w:rFonts w:ascii="Verdana" w:hAnsi="Verdana"/>
          <w:sz w:val="20"/>
          <w:szCs w:val="20"/>
          <w:lang w:val="bg-BG"/>
        </w:rPr>
        <w:t>6</w:t>
      </w:r>
      <w:r w:rsidRPr="009F5112">
        <w:rPr>
          <w:rFonts w:ascii="Verdana" w:hAnsi="Verdana"/>
          <w:sz w:val="20"/>
          <w:szCs w:val="20"/>
          <w:lang w:val="bg-BG"/>
        </w:rPr>
        <w:t xml:space="preserve"> от</w:t>
      </w:r>
      <w:r w:rsidRPr="009F5112">
        <w:rPr>
          <w:rFonts w:ascii="Verdana" w:hAnsi="Verdana" w:cs="Aharoni"/>
          <w:iCs/>
          <w:sz w:val="20"/>
          <w:szCs w:val="20"/>
          <w:lang w:val="bg-BG"/>
        </w:rPr>
        <w:t xml:space="preserve"> Раздел А: Техническо задание – предмет на договора;</w:t>
      </w:r>
    </w:p>
    <w:p w14:paraId="6027926D" w14:textId="2330DC00" w:rsidR="0039001F" w:rsidRPr="009F5112" w:rsidRDefault="0039001F" w:rsidP="009F5112">
      <w:pPr>
        <w:numPr>
          <w:ilvl w:val="2"/>
          <w:numId w:val="22"/>
        </w:numPr>
        <w:tabs>
          <w:tab w:val="clear" w:pos="720"/>
          <w:tab w:val="num" w:pos="993"/>
        </w:tabs>
        <w:spacing w:after="120"/>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Ако в рамките на пълната гаранция, сервизното обслужване или ремонт на </w:t>
      </w:r>
      <w:r w:rsidR="00F2600F">
        <w:rPr>
          <w:rFonts w:ascii="Verdana" w:hAnsi="Verdana" w:cs="Aharoni"/>
          <w:iCs/>
          <w:sz w:val="20"/>
          <w:szCs w:val="20"/>
          <w:lang w:val="bg-BG"/>
        </w:rPr>
        <w:t>трактора</w:t>
      </w:r>
      <w:r w:rsidRPr="009F5112">
        <w:rPr>
          <w:rFonts w:ascii="Verdana" w:hAnsi="Verdana" w:cs="Aharoni"/>
          <w:iCs/>
          <w:sz w:val="20"/>
          <w:szCs w:val="20"/>
          <w:lang w:val="bg-BG"/>
        </w:rPr>
        <w:t xml:space="preserve">, предмет на договора, </w:t>
      </w:r>
      <w:r w:rsidR="00817C56" w:rsidRPr="009F5112">
        <w:rPr>
          <w:rFonts w:ascii="Verdana" w:hAnsi="Verdana" w:cs="Aharoni"/>
          <w:iCs/>
          <w:sz w:val="20"/>
          <w:szCs w:val="20"/>
          <w:lang w:val="bg-BG"/>
        </w:rPr>
        <w:t>надхвърля срока, договорен между Контролиращия служител и упълномощен представител на Доставчика, по причини, породени от Доставчика.</w:t>
      </w:r>
    </w:p>
    <w:p w14:paraId="7DE9A50E" w14:textId="553E1EEF" w:rsidR="002617EF" w:rsidRPr="009F5112" w:rsidRDefault="002617EF" w:rsidP="00B54AC4">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w:t>
      </w:r>
      <w:r w:rsidR="0079299B" w:rsidRPr="00462DCD">
        <w:rPr>
          <w:rFonts w:ascii="Verdana" w:hAnsi="Verdana" w:cs="Aharoni"/>
          <w:iCs/>
          <w:color w:val="auto"/>
          <w:sz w:val="20"/>
          <w:szCs w:val="20"/>
          <w:lang w:val="bg-BG"/>
        </w:rPr>
        <w:t>отложи приемането на поръч</w:t>
      </w:r>
      <w:r w:rsidR="0079299B">
        <w:rPr>
          <w:rFonts w:ascii="Verdana" w:hAnsi="Verdana" w:cs="Aharoni"/>
          <w:iCs/>
          <w:color w:val="auto"/>
          <w:sz w:val="20"/>
          <w:szCs w:val="20"/>
          <w:lang w:val="bg-BG"/>
        </w:rPr>
        <w:t xml:space="preserve">ката за ремонт или обслужване </w:t>
      </w:r>
      <w:r w:rsidR="0079299B" w:rsidRPr="00B54AC4">
        <w:rPr>
          <w:rFonts w:ascii="Verdana" w:hAnsi="Verdana"/>
          <w:color w:val="auto"/>
          <w:sz w:val="20"/>
          <w:szCs w:val="20"/>
          <w:lang w:val="bg-BG"/>
        </w:rPr>
        <w:t>на гаранционния т</w:t>
      </w:r>
      <w:r w:rsidR="00F2600F">
        <w:rPr>
          <w:rFonts w:ascii="Verdana" w:hAnsi="Verdana"/>
          <w:color w:val="auto"/>
          <w:sz w:val="20"/>
          <w:szCs w:val="20"/>
          <w:lang w:val="bg-BG"/>
        </w:rPr>
        <w:t>рактор</w:t>
      </w:r>
      <w:r w:rsidR="0079299B">
        <w:rPr>
          <w:rFonts w:ascii="Verdana" w:hAnsi="Verdana"/>
          <w:color w:val="auto"/>
          <w:sz w:val="20"/>
          <w:szCs w:val="20"/>
          <w:lang w:val="bg-BG"/>
        </w:rPr>
        <w:t>, или</w:t>
      </w:r>
      <w:r w:rsidR="0079299B" w:rsidRPr="00B54AC4">
        <w:rPr>
          <w:rFonts w:ascii="Verdana" w:hAnsi="Verdana"/>
          <w:color w:val="auto"/>
          <w:sz w:val="20"/>
          <w:szCs w:val="20"/>
          <w:lang w:val="bg-BG"/>
        </w:rPr>
        <w:t xml:space="preserve"> </w:t>
      </w:r>
      <w:r w:rsidRPr="009F5112">
        <w:rPr>
          <w:rFonts w:ascii="Verdana" w:hAnsi="Verdana"/>
          <w:color w:val="auto"/>
          <w:sz w:val="20"/>
          <w:szCs w:val="20"/>
          <w:lang w:val="bg-BG"/>
        </w:rPr>
        <w:t xml:space="preserve">забави обслужване или ремонт на гаранционния </w:t>
      </w:r>
      <w:r w:rsidR="00F2600F">
        <w:rPr>
          <w:rFonts w:ascii="Verdana" w:hAnsi="Verdana"/>
          <w:color w:val="auto"/>
          <w:sz w:val="20"/>
          <w:szCs w:val="20"/>
          <w:lang w:val="bg-BG"/>
        </w:rPr>
        <w:t>трактор</w:t>
      </w:r>
      <w:r w:rsidRPr="009F5112">
        <w:rPr>
          <w:rFonts w:ascii="Verdana" w:hAnsi="Verdana"/>
          <w:color w:val="auto"/>
          <w:sz w:val="20"/>
          <w:szCs w:val="20"/>
          <w:lang w:val="bg-BG"/>
        </w:rPr>
        <w:t xml:space="preserve"> с повече от 5 работни дни и не предостави заместващ т</w:t>
      </w:r>
      <w:r w:rsidR="00F2600F">
        <w:rPr>
          <w:rFonts w:ascii="Verdana" w:hAnsi="Verdana"/>
          <w:color w:val="auto"/>
          <w:sz w:val="20"/>
          <w:szCs w:val="20"/>
          <w:lang w:val="bg-BG"/>
        </w:rPr>
        <w:t>рактор</w:t>
      </w:r>
      <w:r w:rsidRPr="009F5112">
        <w:rPr>
          <w:rFonts w:ascii="Verdana" w:hAnsi="Verdana"/>
          <w:color w:val="auto"/>
          <w:sz w:val="20"/>
          <w:szCs w:val="20"/>
          <w:lang w:val="bg-BG"/>
        </w:rPr>
        <w:t xml:space="preserve"> с характеристики </w:t>
      </w:r>
      <w:r w:rsidR="007D71CC" w:rsidRPr="009F5112">
        <w:rPr>
          <w:rFonts w:ascii="Verdana" w:hAnsi="Verdana"/>
          <w:color w:val="auto"/>
          <w:sz w:val="20"/>
          <w:szCs w:val="20"/>
          <w:lang w:val="bg-BG"/>
        </w:rPr>
        <w:t>отговарящи или по-добри от тези</w:t>
      </w:r>
      <w:r w:rsidR="007D71CC" w:rsidRPr="009F5112" w:rsidDel="007D71CC">
        <w:rPr>
          <w:rFonts w:ascii="Verdana" w:hAnsi="Verdana"/>
          <w:color w:val="auto"/>
          <w:sz w:val="20"/>
          <w:szCs w:val="20"/>
          <w:lang w:val="bg-BG"/>
        </w:rPr>
        <w:t xml:space="preserve"> </w:t>
      </w:r>
      <w:r w:rsidRPr="009F5112">
        <w:rPr>
          <w:rFonts w:ascii="Verdana" w:hAnsi="Verdana"/>
          <w:color w:val="auto"/>
          <w:sz w:val="20"/>
          <w:szCs w:val="20"/>
          <w:lang w:val="bg-BG"/>
        </w:rPr>
        <w:t xml:space="preserve">на забавения, то той дължи неустойка от 500 (петстотин) лева на ден за всеки </w:t>
      </w:r>
      <w:r w:rsidR="007D71CC" w:rsidRPr="009F5112">
        <w:rPr>
          <w:rFonts w:ascii="Verdana" w:hAnsi="Verdana"/>
          <w:color w:val="auto"/>
          <w:sz w:val="20"/>
          <w:szCs w:val="20"/>
          <w:lang w:val="bg-BG"/>
        </w:rPr>
        <w:t xml:space="preserve">работен </w:t>
      </w:r>
      <w:r w:rsidRPr="009F5112">
        <w:rPr>
          <w:rFonts w:ascii="Verdana" w:hAnsi="Verdana"/>
          <w:color w:val="auto"/>
          <w:sz w:val="20"/>
          <w:szCs w:val="20"/>
          <w:lang w:val="bg-BG"/>
        </w:rPr>
        <w:t>ден забава.</w:t>
      </w:r>
    </w:p>
    <w:p w14:paraId="1D2559F8" w14:textId="667B2DA2"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 че доставеният от Доставчика т</w:t>
      </w:r>
      <w:r w:rsidR="00C32C3F">
        <w:rPr>
          <w:rFonts w:ascii="Verdana" w:hAnsi="Verdana"/>
          <w:color w:val="auto"/>
          <w:sz w:val="20"/>
          <w:szCs w:val="20"/>
          <w:lang w:val="bg-BG"/>
        </w:rPr>
        <w:t>рактор</w:t>
      </w:r>
      <w:r w:rsidRPr="009F5112">
        <w:rPr>
          <w:rFonts w:ascii="Verdana" w:hAnsi="Verdana"/>
          <w:color w:val="auto"/>
          <w:sz w:val="20"/>
          <w:szCs w:val="20"/>
          <w:lang w:val="bg-BG"/>
        </w:rPr>
        <w:t xml:space="preserve"> има престой поради извършване на гаранционни ремонти на т</w:t>
      </w:r>
      <w:r w:rsidR="00C32C3F">
        <w:rPr>
          <w:rFonts w:ascii="Verdana" w:hAnsi="Verdana"/>
          <w:color w:val="auto"/>
          <w:sz w:val="20"/>
          <w:szCs w:val="20"/>
          <w:lang w:val="bg-BG"/>
        </w:rPr>
        <w:t>рактора</w:t>
      </w:r>
      <w:r w:rsidRPr="009F5112">
        <w:rPr>
          <w:rFonts w:ascii="Verdana" w:hAnsi="Verdana"/>
          <w:color w:val="auto"/>
          <w:sz w:val="20"/>
          <w:szCs w:val="20"/>
          <w:lang w:val="bg-BG"/>
        </w:rPr>
        <w:t xml:space="preserve"> в гаранция сумарно повече от 20 /двадесет/ работни дни за всяка една година от първите три години, то </w:t>
      </w:r>
      <w:r w:rsidRPr="009F5112">
        <w:rPr>
          <w:rFonts w:ascii="Verdana" w:hAnsi="Verdana"/>
          <w:color w:val="auto"/>
          <w:sz w:val="20"/>
          <w:szCs w:val="20"/>
          <w:lang w:val="bg-BG"/>
        </w:rPr>
        <w:lastRenderedPageBreak/>
        <w:t xml:space="preserve">ще се счита, че Доставчикът е в съществено неизпълнение като Възложителят има право да наложи неустойка в размер на 20 000 лв. /двадесет хиляди/ лева, която е различна от прилаганата по т. </w:t>
      </w:r>
      <w:r w:rsidR="00AD6813" w:rsidRPr="009F5112">
        <w:rPr>
          <w:rFonts w:ascii="Verdana" w:hAnsi="Verdana"/>
          <w:color w:val="auto"/>
          <w:sz w:val="20"/>
          <w:szCs w:val="20"/>
          <w:lang w:val="bg-BG"/>
        </w:rPr>
        <w:t>1.</w:t>
      </w:r>
      <w:r w:rsidR="0079299B">
        <w:rPr>
          <w:rFonts w:ascii="Verdana" w:hAnsi="Verdana"/>
          <w:color w:val="auto"/>
          <w:sz w:val="20"/>
          <w:szCs w:val="20"/>
          <w:lang w:val="bg-BG"/>
        </w:rPr>
        <w:t>6</w:t>
      </w:r>
      <w:r w:rsidR="00AD6813" w:rsidRPr="009F5112">
        <w:rPr>
          <w:rFonts w:ascii="Verdana" w:hAnsi="Verdana"/>
          <w:color w:val="auto"/>
          <w:sz w:val="20"/>
          <w:szCs w:val="20"/>
          <w:lang w:val="bg-BG"/>
        </w:rPr>
        <w:t xml:space="preserve"> </w:t>
      </w:r>
      <w:r w:rsidRPr="009F5112">
        <w:rPr>
          <w:rFonts w:ascii="Verdana" w:hAnsi="Verdana"/>
          <w:color w:val="auto"/>
          <w:sz w:val="20"/>
          <w:szCs w:val="20"/>
          <w:lang w:val="bg-BG"/>
        </w:rPr>
        <w:t>и  да прекрати едностранно договора.</w:t>
      </w:r>
      <w:r w:rsidR="00AD6813" w:rsidRPr="009F5112">
        <w:rPr>
          <w:rFonts w:ascii="Verdana" w:hAnsi="Verdana" w:cs="Aharoni"/>
          <w:iCs/>
          <w:color w:val="auto"/>
          <w:sz w:val="20"/>
          <w:szCs w:val="20"/>
          <w:lang w:val="bg-BG"/>
        </w:rPr>
        <w:t xml:space="preserve"> Годишният срок е 12 месеца и започва да тече от  датата на предаване на т</w:t>
      </w:r>
      <w:r w:rsidR="00C32C3F">
        <w:rPr>
          <w:rFonts w:ascii="Verdana" w:hAnsi="Verdana" w:cs="Aharoni"/>
          <w:iCs/>
          <w:color w:val="auto"/>
          <w:sz w:val="20"/>
          <w:szCs w:val="20"/>
          <w:lang w:val="bg-BG"/>
        </w:rPr>
        <w:t>рактора</w:t>
      </w:r>
      <w:r w:rsidR="00AD6813" w:rsidRPr="009F5112">
        <w:rPr>
          <w:rFonts w:ascii="Verdana" w:hAnsi="Verdana" w:cs="Aharoni"/>
          <w:iCs/>
          <w:color w:val="auto"/>
          <w:sz w:val="20"/>
          <w:szCs w:val="20"/>
          <w:lang w:val="bg-BG"/>
        </w:rPr>
        <w:t xml:space="preserve"> с приемо-предавателен протокол.</w:t>
      </w:r>
    </w:p>
    <w:p w14:paraId="24290C2D" w14:textId="1E9292CB" w:rsidR="00817C56" w:rsidRPr="009F5112"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Ако Доставчикът не извършва в пълен обем всички технически и сервизни операции, предписани от производителя в срока на Пълната гаранция, то Доставчикът дължи неустойка </w:t>
      </w:r>
      <w:r w:rsidR="00AD6813" w:rsidRPr="009F5112">
        <w:rPr>
          <w:rFonts w:ascii="Verdana" w:hAnsi="Verdana" w:cs="Aharoni"/>
          <w:iCs/>
          <w:color w:val="auto"/>
          <w:sz w:val="20"/>
          <w:szCs w:val="20"/>
          <w:lang w:val="bg-BG"/>
        </w:rPr>
        <w:t xml:space="preserve">в размер на </w:t>
      </w:r>
      <w:r w:rsidRPr="009F5112">
        <w:rPr>
          <w:rFonts w:ascii="Verdana" w:hAnsi="Verdana"/>
          <w:color w:val="auto"/>
          <w:sz w:val="20"/>
          <w:szCs w:val="20"/>
          <w:lang w:val="bg-BG"/>
        </w:rPr>
        <w:t xml:space="preserve">от </w:t>
      </w:r>
      <w:r w:rsidR="00817C56" w:rsidRPr="009F5112">
        <w:rPr>
          <w:rFonts w:ascii="Verdana" w:hAnsi="Verdana"/>
          <w:color w:val="auto"/>
          <w:sz w:val="20"/>
          <w:szCs w:val="20"/>
          <w:lang w:val="bg-BG"/>
        </w:rPr>
        <w:t>5</w:t>
      </w:r>
      <w:r w:rsidRPr="009F5112">
        <w:rPr>
          <w:rFonts w:ascii="Verdana" w:hAnsi="Verdana"/>
          <w:color w:val="auto"/>
          <w:sz w:val="20"/>
          <w:szCs w:val="20"/>
          <w:lang w:val="bg-BG"/>
        </w:rPr>
        <w:t>% (</w:t>
      </w:r>
      <w:r w:rsidR="00817C56" w:rsidRPr="009F5112">
        <w:rPr>
          <w:rFonts w:ascii="Verdana" w:hAnsi="Verdana"/>
          <w:color w:val="auto"/>
          <w:sz w:val="20"/>
          <w:szCs w:val="20"/>
          <w:lang w:val="bg-BG"/>
        </w:rPr>
        <w:t xml:space="preserve">пет </w:t>
      </w:r>
      <w:r w:rsidRPr="009F5112">
        <w:rPr>
          <w:rFonts w:ascii="Verdana" w:hAnsi="Verdana"/>
          <w:color w:val="auto"/>
          <w:sz w:val="20"/>
          <w:szCs w:val="20"/>
          <w:lang w:val="bg-BG"/>
        </w:rPr>
        <w:t xml:space="preserve">процента) от стойността на направената от Възложителя към него поръчка за доставка на </w:t>
      </w:r>
      <w:r w:rsidR="001179BD">
        <w:rPr>
          <w:rFonts w:ascii="Verdana" w:hAnsi="Verdana"/>
          <w:color w:val="auto"/>
          <w:sz w:val="20"/>
          <w:szCs w:val="20"/>
          <w:lang w:val="bg-BG"/>
        </w:rPr>
        <w:t>трактора</w:t>
      </w:r>
      <w:r w:rsidR="00817C56" w:rsidRPr="009F5112">
        <w:rPr>
          <w:rFonts w:ascii="Verdana" w:hAnsi="Verdana" w:cs="Aharoni"/>
          <w:iCs/>
          <w:color w:val="auto"/>
          <w:sz w:val="20"/>
          <w:szCs w:val="20"/>
          <w:lang w:val="bg-BG"/>
        </w:rPr>
        <w:t xml:space="preserve"> за всеки отделен случай на извършване в непълен обем на предписаните от производителя технически и сервизни операции.</w:t>
      </w:r>
    </w:p>
    <w:p w14:paraId="7A674341" w14:textId="08E15739" w:rsidR="0079299B" w:rsidRPr="006C5091"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sidR="00817C56" w:rsidRPr="009F5112">
        <w:rPr>
          <w:rFonts w:ascii="Verdana" w:hAnsi="Verdana"/>
          <w:sz w:val="20"/>
          <w:szCs w:val="20"/>
          <w:lang w:val="bg-BG"/>
        </w:rPr>
        <w:t>1</w:t>
      </w:r>
      <w:r w:rsidR="001179BD">
        <w:rPr>
          <w:rFonts w:ascii="Verdana" w:hAnsi="Verdana"/>
          <w:sz w:val="20"/>
          <w:szCs w:val="20"/>
          <w:lang w:val="bg-BG"/>
        </w:rPr>
        <w:t>0</w:t>
      </w:r>
      <w:r w:rsidRPr="009F5112">
        <w:rPr>
          <w:rFonts w:ascii="Verdana" w:hAnsi="Verdana"/>
          <w:color w:val="auto"/>
          <w:sz w:val="20"/>
          <w:szCs w:val="20"/>
          <w:lang w:val="bg-BG"/>
        </w:rPr>
        <w:t>% (</w:t>
      </w:r>
      <w:r w:rsidR="00817C56" w:rsidRPr="009F5112">
        <w:rPr>
          <w:rFonts w:ascii="Verdana" w:hAnsi="Verdana"/>
          <w:sz w:val="20"/>
          <w:szCs w:val="20"/>
          <w:lang w:val="bg-BG"/>
        </w:rPr>
        <w:t xml:space="preserve">десет </w:t>
      </w:r>
      <w:r w:rsidRPr="009F5112">
        <w:rPr>
          <w:rFonts w:ascii="Verdana" w:hAnsi="Verdana"/>
          <w:color w:val="auto"/>
          <w:sz w:val="20"/>
          <w:szCs w:val="20"/>
          <w:lang w:val="bg-BG"/>
        </w:rPr>
        <w:t>процента) от стойността на договора</w:t>
      </w:r>
      <w:r w:rsidR="00817C56" w:rsidRPr="009F5112">
        <w:rPr>
          <w:rFonts w:ascii="Verdana" w:hAnsi="Verdana"/>
          <w:sz w:val="20"/>
          <w:szCs w:val="20"/>
          <w:lang w:val="bg-BG"/>
        </w:rPr>
        <w:t>.</w:t>
      </w:r>
    </w:p>
    <w:p w14:paraId="3C148E50" w14:textId="77777777" w:rsidR="0079299B" w:rsidRPr="0003093D" w:rsidRDefault="002617EF" w:rsidP="0079299B">
      <w:pPr>
        <w:pStyle w:val="p50"/>
        <w:numPr>
          <w:ilvl w:val="1"/>
          <w:numId w:val="22"/>
        </w:numPr>
        <w:tabs>
          <w:tab w:val="clear" w:pos="1430"/>
          <w:tab w:val="left" w:pos="993"/>
          <w:tab w:val="num" w:pos="1560"/>
        </w:tabs>
        <w:spacing w:before="120" w:after="120"/>
        <w:ind w:left="709"/>
        <w:rPr>
          <w:rFonts w:ascii="Verdana" w:hAnsi="Verdana"/>
          <w:sz w:val="20"/>
          <w:szCs w:val="20"/>
          <w:lang w:val="bg-BG"/>
        </w:rPr>
      </w:pPr>
      <w:r w:rsidRPr="009F5112">
        <w:rPr>
          <w:rFonts w:ascii="Verdana" w:hAnsi="Verdana"/>
          <w:color w:val="auto"/>
          <w:sz w:val="20"/>
          <w:szCs w:val="20"/>
          <w:lang w:val="bg-BG"/>
        </w:rPr>
        <w:t xml:space="preserve"> </w:t>
      </w:r>
      <w:r w:rsidR="0079299B" w:rsidRPr="0003093D">
        <w:rPr>
          <w:rFonts w:ascii="Verdana" w:hAnsi="Verdana"/>
          <w:sz w:val="20"/>
          <w:szCs w:val="20"/>
          <w:lang w:val="bg-BG"/>
        </w:rPr>
        <w:t xml:space="preserve">Доставчикът ще изплати неустойката в срок до 5 (пет) дни от получаването на писмено уведомление от Възложителя за налагането на съответната неустойка. </w:t>
      </w:r>
    </w:p>
    <w:p w14:paraId="1F28C103" w14:textId="668C1DF4" w:rsidR="002617EF" w:rsidRPr="009F5112" w:rsidRDefault="002617EF" w:rsidP="006C5091">
      <w:pPr>
        <w:pStyle w:val="p50"/>
        <w:tabs>
          <w:tab w:val="left" w:pos="993"/>
        </w:tabs>
        <w:spacing w:before="120" w:after="120"/>
        <w:ind w:left="709" w:firstLine="0"/>
        <w:rPr>
          <w:rFonts w:ascii="Verdana" w:hAnsi="Verdana"/>
          <w:color w:val="auto"/>
          <w:sz w:val="20"/>
          <w:szCs w:val="20"/>
          <w:lang w:val="bg-BG"/>
        </w:rPr>
      </w:pPr>
    </w:p>
    <w:p w14:paraId="516AFDF7" w14:textId="77777777" w:rsidR="00266053" w:rsidRPr="009F5112" w:rsidRDefault="00266053" w:rsidP="00266053">
      <w:pPr>
        <w:keepNext/>
        <w:numPr>
          <w:ilvl w:val="0"/>
          <w:numId w:val="22"/>
        </w:numPr>
        <w:spacing w:after="240"/>
        <w:jc w:val="both"/>
        <w:rPr>
          <w:rFonts w:ascii="Verdana" w:hAnsi="Verdana"/>
          <w:snapToGrid w:val="0"/>
          <w:sz w:val="20"/>
          <w:szCs w:val="20"/>
          <w:lang w:val="bg-BG"/>
        </w:rPr>
      </w:pPr>
      <w:r w:rsidRPr="009F5112">
        <w:rPr>
          <w:rFonts w:ascii="Verdana" w:hAnsi="Verdana"/>
          <w:b/>
          <w:snapToGrid w:val="0"/>
          <w:color w:val="000000"/>
          <w:sz w:val="20"/>
          <w:szCs w:val="20"/>
          <w:lang w:val="bg-BG"/>
        </w:rPr>
        <w:t>САНКЦИИ</w:t>
      </w:r>
      <w:r w:rsidRPr="009F5112">
        <w:rPr>
          <w:rFonts w:ascii="Verdana" w:hAnsi="Verdana"/>
          <w:b/>
          <w:bCs/>
          <w:snapToGrid w:val="0"/>
          <w:color w:val="000000"/>
          <w:sz w:val="20"/>
          <w:szCs w:val="20"/>
          <w:lang w:val="bg-BG"/>
        </w:rPr>
        <w:t>, НАЛАГАНИ НА “СОФИЙСКА ВОДА” АД</w:t>
      </w:r>
    </w:p>
    <w:p w14:paraId="109DC9CB" w14:textId="77777777" w:rsidR="00266053" w:rsidRPr="009F5112" w:rsidRDefault="00266053" w:rsidP="009F5112">
      <w:pPr>
        <w:numPr>
          <w:ilvl w:val="1"/>
          <w:numId w:val="22"/>
        </w:numPr>
        <w:spacing w:after="240"/>
        <w:ind w:left="720"/>
        <w:jc w:val="both"/>
        <w:rPr>
          <w:rFonts w:ascii="Verdana" w:hAnsi="Verdana"/>
          <w:snapToGrid w:val="0"/>
          <w:sz w:val="20"/>
          <w:szCs w:val="20"/>
          <w:lang w:val="bg-BG"/>
        </w:rPr>
      </w:pPr>
      <w:r w:rsidRPr="009F5112">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51C9E66D" w:rsidR="00891542" w:rsidRPr="009F5112" w:rsidRDefault="00891542" w:rsidP="00891542">
      <w:pPr>
        <w:pStyle w:val="p50"/>
        <w:numPr>
          <w:ilvl w:val="0"/>
          <w:numId w:val="22"/>
        </w:numPr>
        <w:tabs>
          <w:tab w:val="clear" w:pos="760"/>
        </w:tabs>
        <w:spacing w:after="120" w:line="240" w:lineRule="auto"/>
        <w:rPr>
          <w:rFonts w:ascii="Verdana" w:hAnsi="Verdana"/>
          <w:b/>
          <w:bCs/>
          <w:color w:val="auto"/>
          <w:sz w:val="20"/>
          <w:szCs w:val="20"/>
          <w:lang w:val="bg-BG"/>
        </w:rPr>
      </w:pPr>
      <w:r w:rsidRPr="009F5112">
        <w:rPr>
          <w:rFonts w:ascii="Verdana" w:hAnsi="Verdana"/>
          <w:b/>
          <w:bCs/>
          <w:color w:val="auto"/>
          <w:sz w:val="20"/>
          <w:szCs w:val="20"/>
          <w:lang w:val="bg-BG"/>
        </w:rPr>
        <w:t>ГАРАНЦИЯ ЗА ИЗПЪЛНЕНИЕ НА ДОГОВОРА</w:t>
      </w:r>
    </w:p>
    <w:p w14:paraId="6C23E4A5" w14:textId="4A8A8561" w:rsidR="000F46C3" w:rsidRPr="009F5112" w:rsidRDefault="000F46C3" w:rsidP="009F5112">
      <w:pPr>
        <w:numPr>
          <w:ilvl w:val="1"/>
          <w:numId w:val="22"/>
        </w:numPr>
        <w:spacing w:after="120"/>
        <w:ind w:left="720"/>
        <w:jc w:val="both"/>
        <w:rPr>
          <w:rFonts w:ascii="Verdana" w:hAnsi="Verdana"/>
          <w:sz w:val="20"/>
          <w:szCs w:val="20"/>
          <w:lang w:val="bg-BG"/>
        </w:rPr>
      </w:pPr>
      <w:r w:rsidRPr="009F5112">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за периода, през който гаранцията е престояла при него. </w:t>
      </w:r>
    </w:p>
    <w:p w14:paraId="38077C63" w14:textId="3F2BAA56" w:rsidR="000F46C3" w:rsidRPr="009F5112" w:rsidRDefault="005A2331"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sz w:val="20"/>
          <w:szCs w:val="20"/>
          <w:lang w:val="bg-BG"/>
        </w:rPr>
        <w:t>Доставчикът</w:t>
      </w:r>
      <w:r w:rsidR="000F46C3" w:rsidRPr="009F5112">
        <w:rPr>
          <w:rFonts w:ascii="Verdana" w:hAnsi="Verdana"/>
          <w:sz w:val="20"/>
          <w:szCs w:val="20"/>
          <w:lang w:val="bg-BG"/>
        </w:rPr>
        <w:t xml:space="preserve"> </w:t>
      </w:r>
      <w:r w:rsidR="000F46C3" w:rsidRPr="009F5112">
        <w:rPr>
          <w:rFonts w:ascii="Verdana" w:hAnsi="Verdana"/>
          <w:color w:val="auto"/>
          <w:spacing w:val="-4"/>
          <w:sz w:val="20"/>
          <w:szCs w:val="20"/>
          <w:lang w:val="bg-BG"/>
        </w:rPr>
        <w:t>отправя исканията за освобождаване на гаранцията за обезпечаване на изпълнението към контролиращия служител по договора.</w:t>
      </w:r>
    </w:p>
    <w:p w14:paraId="123BB1EB" w14:textId="093285C1"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z w:val="20"/>
          <w:szCs w:val="20"/>
          <w:lang w:val="bg-BG"/>
        </w:rPr>
      </w:pPr>
      <w:r w:rsidRPr="009F5112">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Pr="009F5112">
        <w:rPr>
          <w:rFonts w:ascii="Verdana" w:hAnsi="Verdana"/>
          <w:sz w:val="20"/>
          <w:szCs w:val="20"/>
          <w:lang w:val="bg-BG"/>
        </w:rPr>
        <w:t>Изпълнителя</w:t>
      </w:r>
      <w:r w:rsidRPr="009F5112">
        <w:rPr>
          <w:rFonts w:ascii="Verdana" w:hAnsi="Verdana" w:cs="Tahoma"/>
          <w:color w:val="auto"/>
          <w:sz w:val="20"/>
          <w:szCs w:val="20"/>
          <w:lang w:val="bg-BG"/>
        </w:rPr>
        <w:t xml:space="preserve">, като възложителят не се ангажира и не дължи разходите за изготвяне на допълнителни потвърждения, </w:t>
      </w:r>
      <w:r w:rsidRPr="009F5112">
        <w:rPr>
          <w:rFonts w:ascii="Verdana" w:hAnsi="Verdana"/>
          <w:color w:val="auto"/>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w:t>
      </w:r>
      <w:r w:rsidRPr="009F5112">
        <w:rPr>
          <w:rFonts w:ascii="Verdana" w:hAnsi="Verdana"/>
          <w:color w:val="auto"/>
          <w:sz w:val="20"/>
          <w:szCs w:val="20"/>
          <w:lang w:val="bg-BG"/>
        </w:rPr>
        <w:t>има някакви допълнителни специфични изисквания.</w:t>
      </w:r>
    </w:p>
    <w:p w14:paraId="17253095" w14:textId="77777777" w:rsidR="000F46C3" w:rsidRPr="009F5112" w:rsidRDefault="000F46C3" w:rsidP="009F5112">
      <w:pPr>
        <w:numPr>
          <w:ilvl w:val="1"/>
          <w:numId w:val="22"/>
        </w:numPr>
        <w:spacing w:before="120" w:after="120"/>
        <w:ind w:left="720"/>
        <w:jc w:val="both"/>
        <w:rPr>
          <w:rFonts w:ascii="Verdana" w:hAnsi="Verdana"/>
          <w:sz w:val="20"/>
          <w:szCs w:val="20"/>
          <w:lang w:val="bg-BG"/>
        </w:rPr>
      </w:pPr>
      <w:r w:rsidRPr="009F5112">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8C57E0D" w14:textId="7241EECA"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sz w:val="20"/>
          <w:szCs w:val="20"/>
          <w:lang w:val="bg-BG"/>
        </w:rPr>
        <w:t>Когато</w:t>
      </w:r>
      <w:r w:rsidRPr="009F5112">
        <w:rPr>
          <w:rFonts w:ascii="Verdana" w:hAnsi="Verdana"/>
          <w:color w:val="000000"/>
          <w:sz w:val="20"/>
          <w:szCs w:val="20"/>
          <w:lang w:val="bg-BG"/>
        </w:rPr>
        <w:t xml:space="preserve"> като Гаранция за изпълнение се представя </w:t>
      </w:r>
      <w:r w:rsidRPr="009F5112">
        <w:rPr>
          <w:rFonts w:ascii="Verdana" w:hAnsi="Verdana"/>
          <w:color w:val="000000"/>
          <w:spacing w:val="1"/>
          <w:sz w:val="20"/>
          <w:szCs w:val="20"/>
          <w:lang w:val="bg-BG"/>
        </w:rPr>
        <w:t xml:space="preserve">застраховка, </w:t>
      </w:r>
      <w:r w:rsidR="005A2331" w:rsidRPr="009F5112">
        <w:rPr>
          <w:rFonts w:ascii="Verdana" w:hAnsi="Verdana"/>
          <w:color w:val="000000"/>
          <w:spacing w:val="1"/>
          <w:sz w:val="20"/>
          <w:szCs w:val="20"/>
          <w:lang w:val="bg-BG"/>
        </w:rPr>
        <w:t>Доставчикът</w:t>
      </w:r>
      <w:r w:rsidRPr="009F5112">
        <w:rPr>
          <w:rFonts w:ascii="Verdana" w:hAnsi="Verdana"/>
          <w:color w:val="000000"/>
          <w:spacing w:val="1"/>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B817BDC"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обезпечава изпълнението на този Договор чрез покритие на отговорността на Изпълнителя;</w:t>
      </w:r>
    </w:p>
    <w:p w14:paraId="5179772B"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бъде за изискания в договора срок;</w:t>
      </w:r>
    </w:p>
    <w:p w14:paraId="3BDD9B11" w14:textId="6672A5A1" w:rsidR="000F46C3" w:rsidRPr="009F5112" w:rsidRDefault="000F46C3" w:rsidP="000F46C3">
      <w:pPr>
        <w:numPr>
          <w:ilvl w:val="2"/>
          <w:numId w:val="22"/>
        </w:numPr>
        <w:spacing w:before="120" w:after="120"/>
        <w:jc w:val="both"/>
        <w:rPr>
          <w:rFonts w:ascii="Verdana" w:hAnsi="Verdana"/>
          <w:color w:val="000000"/>
          <w:spacing w:val="1"/>
          <w:sz w:val="20"/>
          <w:szCs w:val="20"/>
          <w:lang w:val="bg-BG"/>
        </w:rPr>
      </w:pPr>
      <w:r w:rsidRPr="009F5112">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w:t>
      </w:r>
    </w:p>
    <w:p w14:paraId="3F92AAFA" w14:textId="57490135"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color w:val="000000"/>
          <w:spacing w:val="1"/>
          <w:sz w:val="20"/>
          <w:szCs w:val="20"/>
          <w:lang w:val="bg-BG"/>
        </w:rPr>
        <w:lastRenderedPageBreak/>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78B5FD74" w14:textId="2BBAEF73"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color w:val="auto"/>
          <w:spacing w:val="-4"/>
          <w:sz w:val="20"/>
          <w:szCs w:val="20"/>
          <w:lang w:val="bg-BG"/>
        </w:rPr>
        <w:t xml:space="preserve">В случай че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9F5112">
        <w:rPr>
          <w:rFonts w:ascii="Verdana" w:hAnsi="Verdana"/>
          <w:color w:val="auto"/>
          <w:sz w:val="20"/>
          <w:szCs w:val="20"/>
          <w:lang w:val="bg-BG"/>
        </w:rPr>
        <w:t>задържи плащане или да прихване сумите срещу насрещни дължими суми</w:t>
      </w:r>
      <w:r w:rsidRPr="009F5112">
        <w:rPr>
          <w:rFonts w:ascii="Verdana" w:hAnsi="Verdana"/>
          <w:color w:val="auto"/>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5A2331" w:rsidRPr="009F5112">
        <w:rPr>
          <w:rFonts w:ascii="Verdana" w:hAnsi="Verdana"/>
          <w:sz w:val="20"/>
          <w:szCs w:val="20"/>
          <w:lang w:val="bg-BG"/>
        </w:rPr>
        <w:t>Доставчика</w:t>
      </w:r>
      <w:r w:rsidRPr="009F5112">
        <w:rPr>
          <w:rFonts w:ascii="Verdana" w:hAnsi="Verdana"/>
          <w:color w:val="auto"/>
          <w:spacing w:val="-4"/>
          <w:sz w:val="20"/>
          <w:szCs w:val="20"/>
          <w:lang w:val="bg-BG"/>
        </w:rPr>
        <w:t xml:space="preserve">.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е длъжен да поддържа стойността на гаранцията за обезпечаване на изпълнението за срока на договора.</w:t>
      </w:r>
    </w:p>
    <w:p w14:paraId="78C933AA" w14:textId="3D80E206" w:rsidR="000F46C3" w:rsidRPr="009F5112" w:rsidRDefault="000F46C3" w:rsidP="009F5112">
      <w:pPr>
        <w:pStyle w:val="p50"/>
        <w:numPr>
          <w:ilvl w:val="1"/>
          <w:numId w:val="22"/>
        </w:numPr>
        <w:tabs>
          <w:tab w:val="left" w:pos="708"/>
        </w:tabs>
        <w:snapToGrid w:val="0"/>
        <w:spacing w:after="240" w:line="240" w:lineRule="auto"/>
        <w:ind w:left="720"/>
        <w:rPr>
          <w:rFonts w:ascii="Verdana" w:hAnsi="Verdana"/>
          <w:b/>
          <w:bCs/>
          <w:color w:val="auto"/>
          <w:sz w:val="20"/>
          <w:szCs w:val="20"/>
          <w:lang w:val="bg-BG"/>
        </w:rPr>
      </w:pPr>
      <w:r w:rsidRPr="009F5112">
        <w:rPr>
          <w:rFonts w:ascii="Verdana" w:hAnsi="Verdana"/>
          <w:color w:val="auto"/>
          <w:sz w:val="20"/>
          <w:szCs w:val="20"/>
          <w:lang w:val="bg-BG"/>
        </w:rPr>
        <w:t xml:space="preserve">В случай че стойността на гаранцията за обезпечаване на изпълнението се окаже недостатъчна,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59CFE995" w14:textId="3F6BA4D8" w:rsidR="000F46C3" w:rsidRPr="009F5112" w:rsidRDefault="000F46C3" w:rsidP="009F5112">
      <w:pPr>
        <w:pStyle w:val="p50"/>
        <w:keepLines/>
        <w:numPr>
          <w:ilvl w:val="1"/>
          <w:numId w:val="22"/>
        </w:numPr>
        <w:tabs>
          <w:tab w:val="clear" w:pos="760"/>
        </w:tabs>
        <w:spacing w:before="120" w:after="120" w:line="240" w:lineRule="auto"/>
        <w:ind w:left="993" w:hanging="567"/>
        <w:rPr>
          <w:rFonts w:ascii="Verdana" w:hAnsi="Verdana"/>
          <w:color w:val="auto"/>
          <w:sz w:val="20"/>
          <w:szCs w:val="20"/>
          <w:lang w:val="bg-BG"/>
        </w:rPr>
      </w:pPr>
      <w:bookmarkStart w:id="31" w:name="_Ref105490387"/>
      <w:r w:rsidRPr="009F5112">
        <w:rPr>
          <w:rFonts w:ascii="Verdana" w:hAnsi="Verdana"/>
          <w:spacing w:val="-4"/>
          <w:sz w:val="20"/>
          <w:szCs w:val="20"/>
          <w:lang w:val="bg-BG"/>
        </w:rPr>
        <w:t xml:space="preserve">В случай че Възложителят прекрати Договора поради неизпълнение от страна на </w:t>
      </w:r>
      <w:r w:rsidR="005A2331" w:rsidRPr="009F5112">
        <w:rPr>
          <w:rFonts w:ascii="Verdana" w:hAnsi="Verdana"/>
          <w:sz w:val="20"/>
          <w:szCs w:val="20"/>
          <w:lang w:val="bg-BG"/>
        </w:rPr>
        <w:t>Доставчика</w:t>
      </w:r>
      <w:r w:rsidRPr="009F5112">
        <w:rPr>
          <w:rFonts w:ascii="Verdana" w:hAnsi="Verdana"/>
          <w:spacing w:val="-4"/>
          <w:sz w:val="20"/>
          <w:szCs w:val="20"/>
          <w:lang w:val="bg-BG"/>
        </w:rPr>
        <w:t xml:space="preserve">, то Възложителят има право да задържи изцяло гаранцията за обезпечаване на изпълнението, представена от </w:t>
      </w:r>
      <w:bookmarkEnd w:id="31"/>
      <w:r w:rsidR="005A2331" w:rsidRPr="009F5112">
        <w:rPr>
          <w:rFonts w:ascii="Verdana" w:hAnsi="Verdana"/>
          <w:sz w:val="20"/>
          <w:szCs w:val="20"/>
          <w:lang w:val="bg-BG"/>
        </w:rPr>
        <w:t>Доставчика</w:t>
      </w:r>
      <w:r w:rsidRPr="009F5112">
        <w:rPr>
          <w:rFonts w:ascii="Verdana" w:hAnsi="Verdana"/>
          <w:spacing w:val="-4"/>
          <w:sz w:val="20"/>
          <w:szCs w:val="20"/>
          <w:lang w:val="bg-BG"/>
        </w:rPr>
        <w:t>.</w:t>
      </w:r>
    </w:p>
    <w:bookmarkEnd w:id="30"/>
    <w:p w14:paraId="49A414A0" w14:textId="77777777" w:rsidR="00BF4354" w:rsidRPr="009F5112" w:rsidRDefault="00BF4354" w:rsidP="003239E0">
      <w:pPr>
        <w:rPr>
          <w:rFonts w:ascii="Verdana" w:hAnsi="Verdana"/>
          <w:sz w:val="20"/>
          <w:szCs w:val="20"/>
          <w:lang w:val="bg-BG"/>
        </w:rPr>
      </w:pPr>
    </w:p>
    <w:p w14:paraId="36B81E1C" w14:textId="77777777" w:rsidR="00BF4354" w:rsidRPr="009F5112" w:rsidRDefault="00BF4354" w:rsidP="003239E0">
      <w:pPr>
        <w:rPr>
          <w:rFonts w:ascii="Verdana" w:hAnsi="Verdana"/>
          <w:sz w:val="20"/>
          <w:szCs w:val="20"/>
          <w:lang w:val="bg-BG"/>
        </w:rPr>
      </w:pPr>
    </w:p>
    <w:p w14:paraId="5067E5CC" w14:textId="77777777" w:rsidR="00BF4354" w:rsidRPr="009F5112" w:rsidRDefault="00BF4354" w:rsidP="003239E0">
      <w:pPr>
        <w:rPr>
          <w:rFonts w:ascii="Verdana" w:hAnsi="Verdana"/>
          <w:sz w:val="20"/>
          <w:szCs w:val="20"/>
          <w:lang w:val="bg-BG"/>
        </w:rPr>
      </w:pPr>
    </w:p>
    <w:p w14:paraId="3CE7A3D8" w14:textId="77777777" w:rsidR="00BF4354" w:rsidRPr="009F5112" w:rsidRDefault="00BF4354" w:rsidP="003239E0">
      <w:pPr>
        <w:rPr>
          <w:rFonts w:ascii="Verdana" w:hAnsi="Verdana"/>
          <w:sz w:val="20"/>
          <w:szCs w:val="20"/>
          <w:lang w:val="bg-BG"/>
        </w:rPr>
      </w:pPr>
    </w:p>
    <w:p w14:paraId="1D855C0E" w14:textId="77777777" w:rsidR="00BF4354" w:rsidRPr="009F5112" w:rsidRDefault="00BF4354" w:rsidP="003239E0">
      <w:pPr>
        <w:rPr>
          <w:rFonts w:ascii="Verdana" w:hAnsi="Verdana"/>
          <w:sz w:val="20"/>
          <w:szCs w:val="20"/>
          <w:lang w:val="bg-BG"/>
        </w:rPr>
      </w:pPr>
    </w:p>
    <w:p w14:paraId="20293C9C" w14:textId="77777777" w:rsidR="00BF4354" w:rsidRPr="009F5112" w:rsidRDefault="00BF4354" w:rsidP="003239E0">
      <w:pPr>
        <w:rPr>
          <w:rFonts w:ascii="Verdana" w:hAnsi="Verdana"/>
          <w:sz w:val="20"/>
          <w:szCs w:val="20"/>
          <w:lang w:val="bg-BG"/>
        </w:rPr>
      </w:pPr>
    </w:p>
    <w:p w14:paraId="6906F700" w14:textId="77777777" w:rsidR="00BF4354" w:rsidRPr="009F5112" w:rsidRDefault="00BF4354" w:rsidP="003239E0">
      <w:pPr>
        <w:rPr>
          <w:rFonts w:ascii="Verdana" w:hAnsi="Verdana"/>
          <w:sz w:val="20"/>
          <w:szCs w:val="20"/>
          <w:lang w:val="bg-BG"/>
        </w:rPr>
      </w:pPr>
    </w:p>
    <w:p w14:paraId="4B3E9C08" w14:textId="77777777" w:rsidR="00BF4354" w:rsidRPr="009F5112" w:rsidRDefault="00BF4354" w:rsidP="003239E0">
      <w:pPr>
        <w:rPr>
          <w:rFonts w:ascii="Verdana" w:hAnsi="Verdana"/>
          <w:sz w:val="20"/>
          <w:szCs w:val="20"/>
          <w:lang w:val="bg-BG"/>
        </w:rPr>
      </w:pPr>
    </w:p>
    <w:p w14:paraId="3BF4C15D" w14:textId="77777777" w:rsidR="00BF4354" w:rsidRPr="009F5112" w:rsidRDefault="00BF4354" w:rsidP="003239E0">
      <w:pPr>
        <w:rPr>
          <w:rFonts w:ascii="Verdana" w:hAnsi="Verdana"/>
          <w:sz w:val="20"/>
          <w:szCs w:val="20"/>
          <w:lang w:val="bg-BG"/>
        </w:rPr>
      </w:pPr>
    </w:p>
    <w:p w14:paraId="37AADA30" w14:textId="77777777" w:rsidR="00BF4354" w:rsidRPr="009F5112" w:rsidRDefault="00BF4354" w:rsidP="003239E0">
      <w:pPr>
        <w:rPr>
          <w:rFonts w:ascii="Verdana" w:hAnsi="Verdana"/>
          <w:sz w:val="20"/>
          <w:szCs w:val="20"/>
          <w:lang w:val="bg-BG"/>
        </w:rPr>
      </w:pPr>
    </w:p>
    <w:p w14:paraId="30812F44" w14:textId="77777777" w:rsidR="00BF4354" w:rsidRPr="009F5112" w:rsidRDefault="00BF4354" w:rsidP="003239E0">
      <w:pPr>
        <w:rPr>
          <w:rFonts w:ascii="Verdana" w:hAnsi="Verdana"/>
          <w:sz w:val="20"/>
          <w:szCs w:val="20"/>
          <w:lang w:val="bg-BG"/>
        </w:rPr>
      </w:pPr>
    </w:p>
    <w:p w14:paraId="66FF16A6" w14:textId="77777777" w:rsidR="00BF4354" w:rsidRPr="009F5112" w:rsidRDefault="00BF4354" w:rsidP="003239E0">
      <w:pPr>
        <w:rPr>
          <w:rFonts w:ascii="Verdana" w:hAnsi="Verdana"/>
          <w:sz w:val="20"/>
          <w:szCs w:val="20"/>
          <w:lang w:val="bg-BG"/>
        </w:rPr>
      </w:pPr>
    </w:p>
    <w:p w14:paraId="6314BB10" w14:textId="77777777" w:rsidR="00BF4354" w:rsidRPr="009F5112" w:rsidRDefault="00BF4354" w:rsidP="003239E0">
      <w:pPr>
        <w:rPr>
          <w:rFonts w:ascii="Verdana" w:hAnsi="Verdana"/>
          <w:sz w:val="20"/>
          <w:szCs w:val="20"/>
          <w:lang w:val="bg-BG"/>
        </w:rPr>
      </w:pPr>
    </w:p>
    <w:p w14:paraId="2D595012" w14:textId="77777777" w:rsidR="00BF4354" w:rsidRPr="009F5112" w:rsidRDefault="00BF4354" w:rsidP="003239E0">
      <w:pPr>
        <w:rPr>
          <w:rFonts w:ascii="Verdana" w:hAnsi="Verdana"/>
          <w:sz w:val="20"/>
          <w:szCs w:val="20"/>
          <w:lang w:val="bg-BG"/>
        </w:rPr>
      </w:pPr>
    </w:p>
    <w:p w14:paraId="566194A9" w14:textId="77777777" w:rsidR="00BF4354" w:rsidRPr="009F5112" w:rsidRDefault="00BF4354" w:rsidP="003239E0">
      <w:pPr>
        <w:rPr>
          <w:rFonts w:ascii="Verdana" w:hAnsi="Verdana"/>
          <w:sz w:val="20"/>
          <w:szCs w:val="20"/>
          <w:lang w:val="bg-BG"/>
        </w:rPr>
      </w:pPr>
    </w:p>
    <w:p w14:paraId="7890F43A" w14:textId="77777777" w:rsidR="00BF4354" w:rsidRPr="009F5112" w:rsidRDefault="00BF4354" w:rsidP="003239E0">
      <w:pPr>
        <w:rPr>
          <w:rFonts w:ascii="Verdana" w:hAnsi="Verdana"/>
          <w:sz w:val="20"/>
          <w:szCs w:val="20"/>
          <w:lang w:val="bg-BG"/>
        </w:rPr>
      </w:pPr>
    </w:p>
    <w:p w14:paraId="6BF6574B" w14:textId="77777777" w:rsidR="00BF4354" w:rsidRPr="009F5112" w:rsidRDefault="00BF4354" w:rsidP="003239E0">
      <w:pPr>
        <w:rPr>
          <w:rFonts w:ascii="Verdana" w:hAnsi="Verdana"/>
          <w:sz w:val="20"/>
          <w:szCs w:val="20"/>
          <w:lang w:val="bg-BG"/>
        </w:rPr>
      </w:pPr>
    </w:p>
    <w:p w14:paraId="647FCCC2" w14:textId="77777777" w:rsidR="00BF4354" w:rsidRPr="009F5112" w:rsidRDefault="00BF4354" w:rsidP="003239E0">
      <w:pPr>
        <w:rPr>
          <w:rFonts w:ascii="Verdana" w:hAnsi="Verdana"/>
          <w:sz w:val="20"/>
          <w:szCs w:val="20"/>
          <w:lang w:val="bg-BG"/>
        </w:rPr>
      </w:pPr>
    </w:p>
    <w:p w14:paraId="15DF19B4" w14:textId="77777777" w:rsidR="00BF4354" w:rsidRPr="009F5112" w:rsidRDefault="00BF4354" w:rsidP="003239E0">
      <w:pPr>
        <w:rPr>
          <w:rFonts w:ascii="Verdana" w:hAnsi="Verdana"/>
          <w:sz w:val="20"/>
          <w:szCs w:val="20"/>
          <w:lang w:val="bg-BG"/>
        </w:rPr>
      </w:pPr>
    </w:p>
    <w:p w14:paraId="2AE9BF18" w14:textId="77777777" w:rsidR="00BF4354" w:rsidRPr="009F5112" w:rsidRDefault="00BF4354" w:rsidP="003239E0">
      <w:pPr>
        <w:rPr>
          <w:rFonts w:ascii="Verdana" w:hAnsi="Verdana"/>
          <w:sz w:val="20"/>
          <w:szCs w:val="20"/>
          <w:lang w:val="bg-BG"/>
        </w:rPr>
      </w:pPr>
    </w:p>
    <w:p w14:paraId="6454D81A" w14:textId="77777777" w:rsidR="00BF4354" w:rsidRPr="009F5112"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4747E89E" w14:textId="77777777" w:rsidR="006C7568" w:rsidRDefault="006C7568" w:rsidP="003239E0">
      <w:pPr>
        <w:rPr>
          <w:rFonts w:ascii="Verdana" w:hAnsi="Verdana"/>
          <w:sz w:val="20"/>
          <w:szCs w:val="20"/>
          <w:lang w:val="bg-BG"/>
        </w:rPr>
      </w:pPr>
    </w:p>
    <w:p w14:paraId="2CB3C892" w14:textId="77777777" w:rsidR="006C7568" w:rsidRDefault="006C7568" w:rsidP="003239E0">
      <w:pPr>
        <w:rPr>
          <w:rFonts w:ascii="Verdana" w:hAnsi="Verdana"/>
          <w:sz w:val="20"/>
          <w:szCs w:val="20"/>
          <w:lang w:val="bg-BG"/>
        </w:rPr>
      </w:pPr>
    </w:p>
    <w:p w14:paraId="08225459" w14:textId="77777777" w:rsidR="006C7568" w:rsidRDefault="006C7568" w:rsidP="003239E0">
      <w:pPr>
        <w:rPr>
          <w:rFonts w:ascii="Verdana" w:hAnsi="Verdana"/>
          <w:sz w:val="20"/>
          <w:szCs w:val="20"/>
          <w:lang w:val="bg-BG"/>
        </w:rPr>
      </w:pPr>
    </w:p>
    <w:p w14:paraId="280A7C80" w14:textId="77777777" w:rsidR="006C7568" w:rsidRDefault="006C7568" w:rsidP="003239E0">
      <w:pPr>
        <w:rPr>
          <w:rFonts w:ascii="Verdana" w:hAnsi="Verdana"/>
          <w:sz w:val="20"/>
          <w:szCs w:val="20"/>
          <w:lang w:val="bg-BG"/>
        </w:rPr>
      </w:pPr>
    </w:p>
    <w:p w14:paraId="35570DBF" w14:textId="77777777" w:rsidR="006C7568" w:rsidRDefault="006C7568" w:rsidP="003239E0">
      <w:pPr>
        <w:rPr>
          <w:rFonts w:ascii="Verdana" w:hAnsi="Verdana"/>
          <w:sz w:val="20"/>
          <w:szCs w:val="20"/>
          <w:lang w:val="bg-BG"/>
        </w:rPr>
      </w:pPr>
    </w:p>
    <w:p w14:paraId="67B72AA8" w14:textId="77777777" w:rsidR="006C7568" w:rsidRDefault="006C7568" w:rsidP="003239E0">
      <w:pPr>
        <w:rPr>
          <w:rFonts w:ascii="Verdana" w:hAnsi="Verdana"/>
          <w:sz w:val="20"/>
          <w:szCs w:val="20"/>
          <w:lang w:val="bg-BG"/>
        </w:rPr>
      </w:pPr>
    </w:p>
    <w:p w14:paraId="78EC59CD" w14:textId="77777777" w:rsidR="006C7568" w:rsidRDefault="006C7568" w:rsidP="003239E0">
      <w:pPr>
        <w:rPr>
          <w:rFonts w:ascii="Verdana" w:hAnsi="Verdana"/>
          <w:sz w:val="20"/>
          <w:szCs w:val="20"/>
          <w:lang w:val="bg-BG"/>
        </w:rPr>
      </w:pPr>
    </w:p>
    <w:p w14:paraId="1E3E0775" w14:textId="77777777" w:rsidR="006C7568" w:rsidRDefault="006C7568" w:rsidP="003239E0">
      <w:pPr>
        <w:rPr>
          <w:rFonts w:ascii="Verdana" w:hAnsi="Verdana"/>
          <w:sz w:val="20"/>
          <w:szCs w:val="20"/>
          <w:lang w:val="bg-BG"/>
        </w:rPr>
      </w:pPr>
    </w:p>
    <w:p w14:paraId="4CB0E241" w14:textId="77777777" w:rsidR="006C7568" w:rsidRDefault="006C7568" w:rsidP="003239E0">
      <w:pPr>
        <w:rPr>
          <w:rFonts w:ascii="Verdana" w:hAnsi="Verdana"/>
          <w:sz w:val="20"/>
          <w:szCs w:val="20"/>
          <w:lang w:val="bg-BG"/>
        </w:rPr>
      </w:pPr>
    </w:p>
    <w:p w14:paraId="38E4ADC8" w14:textId="77777777" w:rsidR="006C7568" w:rsidRDefault="006C7568" w:rsidP="003239E0">
      <w:pPr>
        <w:rPr>
          <w:rFonts w:ascii="Verdana" w:hAnsi="Verdana"/>
          <w:sz w:val="20"/>
          <w:szCs w:val="20"/>
          <w:lang w:val="bg-BG"/>
        </w:rPr>
      </w:pPr>
    </w:p>
    <w:p w14:paraId="37EBA726" w14:textId="77777777" w:rsidR="006C7568" w:rsidRDefault="006C7568" w:rsidP="003239E0">
      <w:pPr>
        <w:rPr>
          <w:rFonts w:ascii="Verdana" w:hAnsi="Verdana"/>
          <w:sz w:val="20"/>
          <w:szCs w:val="20"/>
          <w:lang w:val="bg-BG"/>
        </w:rPr>
      </w:pPr>
    </w:p>
    <w:p w14:paraId="6678404F" w14:textId="77777777" w:rsidR="006C7568" w:rsidRDefault="006C7568" w:rsidP="003239E0">
      <w:pPr>
        <w:rPr>
          <w:rFonts w:ascii="Verdana" w:hAnsi="Verdana"/>
          <w:sz w:val="20"/>
          <w:szCs w:val="20"/>
          <w:lang w:val="bg-BG"/>
        </w:rPr>
      </w:pPr>
    </w:p>
    <w:p w14:paraId="2E47F8EE" w14:textId="77777777" w:rsidR="006C7568" w:rsidRDefault="006C7568" w:rsidP="003239E0">
      <w:pPr>
        <w:rPr>
          <w:rFonts w:ascii="Verdana" w:hAnsi="Verdana"/>
          <w:sz w:val="20"/>
          <w:szCs w:val="20"/>
          <w:lang w:val="bg-BG"/>
        </w:rPr>
      </w:pPr>
    </w:p>
    <w:p w14:paraId="1A25A153" w14:textId="77777777" w:rsidR="006C7568" w:rsidRDefault="006C7568"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7"/>
    <w:bookmarkEnd w:id="28"/>
    <w:bookmarkEnd w:id="29"/>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2" w:name="_Ref37742007"/>
      <w:r w:rsidRPr="00AD5DC4">
        <w:rPr>
          <w:rFonts w:ascii="Verdana" w:hAnsi="Verdana"/>
          <w:b/>
          <w:sz w:val="20"/>
          <w:szCs w:val="20"/>
          <w:lang w:val="bg-BG"/>
        </w:rPr>
        <w:lastRenderedPageBreak/>
        <w:t>ОБЩИ УСЛОВИЯ НА ДОГОВОРА ЗА ДОСТАВКА</w:t>
      </w:r>
      <w:bookmarkEnd w:id="32"/>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3" w:name="_Ref46308183"/>
      <w:r w:rsidRPr="00AD5DC4">
        <w:rPr>
          <w:rFonts w:ascii="Verdana" w:hAnsi="Verdana"/>
          <w:b/>
          <w:sz w:val="20"/>
          <w:szCs w:val="20"/>
          <w:lang w:val="bg-BG"/>
        </w:rPr>
        <w:t>ДЕФИНИЦИИ</w:t>
      </w:r>
      <w:bookmarkEnd w:id="33"/>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4" w:name="_Ref46308187"/>
      <w:r w:rsidRPr="00AD5DC4">
        <w:rPr>
          <w:rFonts w:ascii="Verdana" w:hAnsi="Verdana"/>
          <w:b/>
          <w:sz w:val="20"/>
          <w:szCs w:val="20"/>
          <w:lang w:val="bg-BG"/>
        </w:rPr>
        <w:t>ОБЩИ ПОЛОЖЕНИЯ</w:t>
      </w:r>
      <w:bookmarkEnd w:id="34"/>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5" w:name="_Ref46308194"/>
      <w:bookmarkStart w:id="36" w:name="_Ref91302220"/>
      <w:r w:rsidRPr="00AD5DC4">
        <w:rPr>
          <w:rFonts w:ascii="Verdana" w:hAnsi="Verdana"/>
          <w:b/>
          <w:sz w:val="20"/>
          <w:szCs w:val="20"/>
          <w:lang w:val="bg-BG"/>
        </w:rPr>
        <w:t>ЗАДЪЛЖЕНИЯ НА ДОСТАВЧИКА</w:t>
      </w:r>
      <w:bookmarkEnd w:id="35"/>
      <w:bookmarkEnd w:id="36"/>
    </w:p>
    <w:p w14:paraId="6EAB3B3B" w14:textId="77777777" w:rsidR="00AD5DC4" w:rsidRPr="00AD5DC4" w:rsidRDefault="00AD5DC4" w:rsidP="00AD5DC4">
      <w:pPr>
        <w:spacing w:before="120" w:after="120"/>
        <w:jc w:val="both"/>
        <w:rPr>
          <w:rFonts w:ascii="Verdana" w:hAnsi="Verdana"/>
          <w:sz w:val="20"/>
          <w:szCs w:val="20"/>
          <w:lang w:val="bg-BG"/>
        </w:rPr>
      </w:pPr>
      <w:bookmarkStart w:id="37"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8" w:name="_Ref91302223"/>
      <w:r w:rsidRPr="00AD5DC4">
        <w:rPr>
          <w:rFonts w:ascii="Verdana" w:hAnsi="Verdana"/>
          <w:b/>
          <w:sz w:val="20"/>
          <w:szCs w:val="20"/>
          <w:lang w:val="bg-BG"/>
        </w:rPr>
        <w:t>ЗАДЪЛЖЕНИЯ НА ВЪЗЛОЖИТЕЛЯ</w:t>
      </w:r>
      <w:bookmarkEnd w:id="37"/>
      <w:bookmarkEnd w:id="38"/>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9" w:name="_Ref46308206"/>
      <w:bookmarkStart w:id="40" w:name="_Ref91302231"/>
      <w:r w:rsidRPr="00AD5DC4">
        <w:rPr>
          <w:rFonts w:ascii="Verdana" w:hAnsi="Verdana"/>
          <w:b/>
          <w:bCs/>
          <w:sz w:val="20"/>
          <w:szCs w:val="20"/>
          <w:lang w:val="bg-BG"/>
        </w:rPr>
        <w:t>НЕУСТОЙКИ</w:t>
      </w:r>
      <w:bookmarkEnd w:id="39"/>
      <w:bookmarkEnd w:id="40"/>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1" w:name="_Ref46308208"/>
      <w:r w:rsidRPr="00AD5DC4">
        <w:rPr>
          <w:rFonts w:ascii="Verdana" w:hAnsi="Verdana"/>
          <w:b/>
          <w:sz w:val="20"/>
          <w:szCs w:val="20"/>
          <w:lang w:val="bg-BG"/>
        </w:rPr>
        <w:t>ПЛАЩАНЕ, ДДС И ГАРАНЦИЯ ЗА ИЗПЪЛНЕНИЕ</w:t>
      </w:r>
      <w:bookmarkEnd w:id="41"/>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2" w:name="_Ref46303395"/>
      <w:r w:rsidRPr="00AD5DC4">
        <w:rPr>
          <w:rFonts w:ascii="Verdana" w:hAnsi="Verdana"/>
          <w:b/>
          <w:sz w:val="20"/>
          <w:szCs w:val="20"/>
          <w:lang w:val="bg-BG"/>
        </w:rPr>
        <w:t>КОНФИДЕНЦИАЛНОСТ</w:t>
      </w:r>
      <w:bookmarkEnd w:id="42"/>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3" w:name="_Ref46308222"/>
      <w:r w:rsidRPr="00AD5DC4">
        <w:rPr>
          <w:rFonts w:ascii="Verdana" w:hAnsi="Verdana"/>
          <w:b/>
          <w:sz w:val="20"/>
          <w:szCs w:val="20"/>
          <w:lang w:val="bg-BG"/>
        </w:rPr>
        <w:t>ПУБЛИЧНОСТ</w:t>
      </w:r>
      <w:bookmarkEnd w:id="43"/>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4" w:name="_Ref46308223"/>
      <w:r w:rsidRPr="00AD5DC4">
        <w:rPr>
          <w:rFonts w:ascii="Verdana" w:hAnsi="Verdana"/>
          <w:b/>
          <w:sz w:val="20"/>
          <w:szCs w:val="20"/>
          <w:lang w:val="bg-BG"/>
        </w:rPr>
        <w:t>СПЕЦИФИКАЦИЯ</w:t>
      </w:r>
      <w:bookmarkEnd w:id="44"/>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5" w:name="_Ref37578996"/>
      <w:r w:rsidRPr="00AD5DC4">
        <w:rPr>
          <w:rFonts w:ascii="Verdana" w:hAnsi="Verdana"/>
          <w:b/>
          <w:bCs/>
          <w:sz w:val="20"/>
          <w:szCs w:val="20"/>
          <w:lang w:val="bg-BG"/>
        </w:rPr>
        <w:t>ДОСТЪП И ИНСПЕКТИРАНЕ</w:t>
      </w:r>
      <w:bookmarkEnd w:id="45"/>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8998"/>
      <w:r w:rsidRPr="00AD5DC4">
        <w:rPr>
          <w:rFonts w:ascii="Verdana" w:hAnsi="Verdana"/>
          <w:b/>
          <w:bCs/>
          <w:sz w:val="20"/>
          <w:szCs w:val="20"/>
          <w:lang w:val="bg-BG"/>
        </w:rPr>
        <w:t>ЗАГУБА ИЛИ ПОВРЕДА ПРИ ТРАНСПОРТИРАНЕ</w:t>
      </w:r>
      <w:bookmarkEnd w:id="46"/>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7"/>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8" w:name="_Ref37579001"/>
      <w:r w:rsidRPr="00AD5DC4">
        <w:rPr>
          <w:rFonts w:ascii="Verdana" w:hAnsi="Verdana"/>
          <w:b/>
          <w:bCs/>
          <w:sz w:val="20"/>
          <w:szCs w:val="20"/>
          <w:lang w:val="bg-BG"/>
        </w:rPr>
        <w:t>ДОСТАВКА</w:t>
      </w:r>
      <w:bookmarkEnd w:id="48"/>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9" w:name="_Ref37579002"/>
      <w:bookmarkStart w:id="50" w:name="_Ref91302257"/>
      <w:r w:rsidRPr="00AD5DC4">
        <w:rPr>
          <w:rFonts w:ascii="Verdana" w:hAnsi="Verdana"/>
          <w:b/>
          <w:bCs/>
          <w:sz w:val="20"/>
          <w:szCs w:val="20"/>
          <w:lang w:val="bg-BG"/>
        </w:rPr>
        <w:t>ГАРАНЦ</w:t>
      </w:r>
      <w:bookmarkEnd w:id="49"/>
      <w:r w:rsidRPr="00AD5DC4">
        <w:rPr>
          <w:rFonts w:ascii="Verdana" w:hAnsi="Verdana"/>
          <w:b/>
          <w:bCs/>
          <w:sz w:val="20"/>
          <w:szCs w:val="20"/>
          <w:lang w:val="bg-BG"/>
        </w:rPr>
        <w:t>ИЯ ЗА КАЧЕСТВО</w:t>
      </w:r>
      <w:bookmarkEnd w:id="50"/>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37579004"/>
      <w:r w:rsidRPr="00AD5DC4">
        <w:rPr>
          <w:rFonts w:ascii="Verdana" w:hAnsi="Verdana"/>
          <w:b/>
          <w:bCs/>
          <w:sz w:val="20"/>
          <w:szCs w:val="20"/>
          <w:lang w:val="bg-BG"/>
        </w:rPr>
        <w:t>ПРАВО НА ОТКАЗ</w:t>
      </w:r>
      <w:bookmarkEnd w:id="51"/>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2" w:name="_Ref37579010"/>
      <w:bookmarkStart w:id="53" w:name="_Ref38169864"/>
      <w:r w:rsidRPr="00AD5DC4">
        <w:rPr>
          <w:rFonts w:ascii="Verdana" w:hAnsi="Verdana"/>
          <w:b/>
          <w:bCs/>
          <w:sz w:val="20"/>
          <w:szCs w:val="20"/>
          <w:lang w:val="bg-BG"/>
        </w:rPr>
        <w:t>ОБРАЗЦИ</w:t>
      </w:r>
      <w:bookmarkEnd w:id="52"/>
      <w:r w:rsidRPr="00AD5DC4">
        <w:rPr>
          <w:rFonts w:ascii="Verdana" w:hAnsi="Verdana"/>
          <w:b/>
          <w:bCs/>
          <w:sz w:val="20"/>
          <w:szCs w:val="20"/>
          <w:lang w:val="bg-BG"/>
        </w:rPr>
        <w:t xml:space="preserve"> И МОСТРИ</w:t>
      </w:r>
      <w:bookmarkEnd w:id="53"/>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4" w:name="_Ref37579012"/>
      <w:bookmarkStart w:id="55"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4"/>
      <w:r w:rsidRPr="00AD5DC4">
        <w:rPr>
          <w:rFonts w:ascii="Verdana" w:hAnsi="Verdana"/>
          <w:b/>
          <w:bCs/>
          <w:sz w:val="20"/>
          <w:szCs w:val="20"/>
          <w:lang w:val="bg-BG"/>
        </w:rPr>
        <w:t>ТА</w:t>
      </w:r>
      <w:bookmarkEnd w:id="55"/>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91302267"/>
      <w:r w:rsidRPr="00AD5DC4">
        <w:rPr>
          <w:rFonts w:ascii="Verdana" w:hAnsi="Verdana"/>
          <w:b/>
          <w:sz w:val="20"/>
          <w:szCs w:val="20"/>
          <w:lang w:val="bg-BG"/>
        </w:rPr>
        <w:t>ЗАСТРАХОВАНЕ И ОТГОВОРНОСТ</w:t>
      </w:r>
      <w:bookmarkEnd w:id="56"/>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37579021"/>
      <w:r w:rsidRPr="00AD5DC4">
        <w:rPr>
          <w:rFonts w:ascii="Verdana" w:hAnsi="Verdana"/>
          <w:b/>
          <w:bCs/>
          <w:sz w:val="20"/>
          <w:szCs w:val="20"/>
          <w:lang w:val="bg-BG"/>
        </w:rPr>
        <w:t>ПРЕОТСТЪПВАНЕ И ПРЕХВЪРЛЯНЕ НА ЗАДЪЛЖЕНИЯ</w:t>
      </w:r>
      <w:bookmarkEnd w:id="57"/>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8"/>
      <w:r w:rsidRPr="00AD5DC4">
        <w:rPr>
          <w:rFonts w:ascii="Verdana" w:hAnsi="Verdana"/>
          <w:b/>
          <w:bCs/>
          <w:sz w:val="20"/>
          <w:szCs w:val="20"/>
          <w:lang w:val="bg-BG"/>
        </w:rPr>
        <w:t>РАЗДЕЛНОСТ</w:t>
      </w:r>
      <w:bookmarkEnd w:id="58"/>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9" w:name="_Ref37579029"/>
      <w:r w:rsidRPr="00AD5DC4">
        <w:rPr>
          <w:rFonts w:ascii="Verdana" w:hAnsi="Verdana"/>
          <w:b/>
          <w:bCs/>
          <w:sz w:val="20"/>
          <w:szCs w:val="20"/>
          <w:lang w:val="bg-BG"/>
        </w:rPr>
        <w:t>ПРЕКРАТЯВАНЕ</w:t>
      </w:r>
      <w:bookmarkEnd w:id="59"/>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60" w:name="_Ref37579031"/>
      <w:r w:rsidRPr="00AD5DC4">
        <w:rPr>
          <w:rFonts w:ascii="Verdana" w:hAnsi="Verdana"/>
          <w:b/>
          <w:bCs/>
          <w:sz w:val="20"/>
          <w:szCs w:val="20"/>
          <w:lang w:val="bg-BG"/>
        </w:rPr>
        <w:t>ПРИЛОЖИМО ПРАВО</w:t>
      </w:r>
      <w:bookmarkEnd w:id="60"/>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1"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2" w:name="_Ref91302299"/>
      <w:r w:rsidRPr="00AD5DC4">
        <w:rPr>
          <w:rFonts w:ascii="Verdana" w:hAnsi="Verdana"/>
          <w:b/>
          <w:bCs/>
          <w:sz w:val="20"/>
          <w:szCs w:val="20"/>
          <w:lang w:val="bg-BG"/>
        </w:rPr>
        <w:t>ФОРС МАЖОР</w:t>
      </w:r>
      <w:bookmarkEnd w:id="61"/>
      <w:bookmarkEnd w:id="62"/>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47DBD7FC" w:rsidR="00815B8B" w:rsidRPr="00B51B28" w:rsidRDefault="000F4ED0" w:rsidP="00B51B28">
            <w:pPr>
              <w:keepLines/>
              <w:spacing w:before="240" w:after="240"/>
              <w:jc w:val="center"/>
              <w:outlineLvl w:val="0"/>
              <w:rPr>
                <w:rFonts w:ascii="Verdana" w:hAnsi="Verdana"/>
                <w:b/>
                <w:sz w:val="20"/>
                <w:szCs w:val="20"/>
                <w:lang w:val="bg-BG"/>
              </w:rPr>
            </w:pPr>
            <w:r w:rsidRPr="000F4ED0">
              <w:rPr>
                <w:rFonts w:ascii="Verdana" w:hAnsi="Verdana"/>
                <w:b/>
                <w:sz w:val="20"/>
                <w:szCs w:val="20"/>
                <w:lang w:val="bg-BG"/>
              </w:rPr>
              <w:t>„</w:t>
            </w:r>
            <w:r w:rsidR="00465FCD">
              <w:rPr>
                <w:rFonts w:ascii="Verdana" w:hAnsi="Verdana"/>
                <w:b/>
                <w:sz w:val="20"/>
                <w:szCs w:val="20"/>
                <w:lang w:val="bg-BG"/>
              </w:rPr>
              <w:t>Доставка  и поддръжка на нов трактор“</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57F9B3D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ТТ0016</w:t>
            </w:r>
            <w:r w:rsidR="00465FCD">
              <w:rPr>
                <w:rFonts w:ascii="Verdana" w:hAnsi="Verdana"/>
                <w:sz w:val="20"/>
                <w:szCs w:val="20"/>
                <w:lang w:val="bg-BG"/>
              </w:rPr>
              <w:t>76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7A851129"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ТТ0016</w:t>
      </w:r>
      <w:r w:rsidR="0009148E">
        <w:rPr>
          <w:rFonts w:ascii="Verdana" w:hAnsi="Verdana"/>
          <w:b/>
          <w:bCs/>
          <w:spacing w:val="-5"/>
          <w:sz w:val="20"/>
          <w:szCs w:val="20"/>
          <w:lang w:val="bg-BG"/>
        </w:rPr>
        <w:t>76</w:t>
      </w:r>
      <w:r w:rsidR="00815B8B" w:rsidRPr="00815B8B">
        <w:rPr>
          <w:rFonts w:ascii="Verdana" w:hAnsi="Verdana"/>
          <w:bCs/>
          <w:spacing w:val="-5"/>
          <w:sz w:val="20"/>
          <w:szCs w:val="20"/>
          <w:lang w:val="bg-BG"/>
        </w:rPr>
        <w:t xml:space="preserve"> и предмет </w:t>
      </w:r>
      <w:r w:rsidR="004A40A8" w:rsidRPr="004A40A8">
        <w:rPr>
          <w:rFonts w:ascii="Verdana" w:hAnsi="Verdana"/>
          <w:b/>
          <w:sz w:val="20"/>
          <w:szCs w:val="20"/>
          <w:lang w:val="bg-BG"/>
        </w:rPr>
        <w:t>„</w:t>
      </w:r>
      <w:r w:rsidR="00465FCD">
        <w:rPr>
          <w:rFonts w:ascii="Verdana" w:hAnsi="Verdana"/>
          <w:b/>
          <w:sz w:val="20"/>
          <w:szCs w:val="20"/>
          <w:lang w:val="bg-BG"/>
        </w:rPr>
        <w:t>Доставка  и поддръжка на нов трактор</w:t>
      </w:r>
      <w:r w:rsidR="004A40A8" w:rsidRPr="004A40A8">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68E079C0"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16</w:t>
      </w:r>
      <w:r w:rsidR="0009148E">
        <w:rPr>
          <w:rFonts w:ascii="Verdana" w:eastAsia="Calibri" w:hAnsi="Verdana"/>
          <w:b/>
          <w:sz w:val="20"/>
          <w:szCs w:val="20"/>
          <w:lang w:val="bg-BG"/>
        </w:rPr>
        <w:t>7</w:t>
      </w:r>
      <w:r w:rsidR="004A40A8">
        <w:rPr>
          <w:rFonts w:ascii="Verdana" w:eastAsia="Calibri" w:hAnsi="Verdana"/>
          <w:b/>
          <w:sz w:val="20"/>
          <w:szCs w:val="20"/>
          <w:lang w:val="bg-BG"/>
        </w:rPr>
        <w:t>6</w:t>
      </w:r>
      <w:r w:rsidR="00815B8B" w:rsidRPr="00815B8B">
        <w:rPr>
          <w:rFonts w:ascii="Verdana" w:eastAsia="Calibri" w:hAnsi="Verdana"/>
          <w:sz w:val="20"/>
          <w:szCs w:val="20"/>
          <w:lang w:val="bg-BG"/>
        </w:rPr>
        <w:t xml:space="preserve"> и предмет </w:t>
      </w:r>
      <w:r w:rsidR="004A40A8" w:rsidRPr="004A40A8">
        <w:rPr>
          <w:rFonts w:ascii="Verdana" w:eastAsia="Calibri" w:hAnsi="Verdana"/>
          <w:sz w:val="20"/>
          <w:szCs w:val="20"/>
          <w:lang w:val="bg-BG"/>
        </w:rPr>
        <w:t>„</w:t>
      </w:r>
      <w:r w:rsidR="0009148E">
        <w:rPr>
          <w:rFonts w:ascii="Verdana" w:hAnsi="Verdana"/>
          <w:b/>
          <w:sz w:val="20"/>
          <w:szCs w:val="20"/>
          <w:lang w:val="bg-BG"/>
        </w:rPr>
        <w:t>Доставка  и поддръжка на нов трактор</w:t>
      </w:r>
      <w:r w:rsidR="004A40A8" w:rsidRPr="004A40A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63" w:name="bookmark0"/>
      <w:r w:rsidRPr="00680B41">
        <w:rPr>
          <w:rFonts w:ascii="Verdana" w:eastAsiaTheme="minorHAnsi" w:hAnsi="Verdana" w:cstheme="minorBidi"/>
          <w:b/>
          <w:bCs/>
          <w:sz w:val="20"/>
          <w:szCs w:val="20"/>
          <w:lang w:val="bg-BG" w:bidi="bg-BG"/>
        </w:rPr>
        <w:t>ДЕКЛАРАЦИЯ</w:t>
      </w:r>
      <w:bookmarkEnd w:id="63"/>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64"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4"/>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174AF304"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ТТ0016</w:t>
      </w:r>
      <w:r w:rsidR="0009148E">
        <w:rPr>
          <w:rFonts w:ascii="Verdana" w:eastAsiaTheme="minorHAnsi" w:hAnsi="Verdana" w:cstheme="minorBidi"/>
          <w:sz w:val="20"/>
          <w:szCs w:val="20"/>
          <w:lang w:val="bg-BG" w:bidi="bg-BG"/>
        </w:rPr>
        <w:t>7</w:t>
      </w:r>
      <w:r w:rsidR="004A40A8">
        <w:rPr>
          <w:rFonts w:ascii="Verdana" w:eastAsiaTheme="minorHAnsi" w:hAnsi="Verdana" w:cstheme="minorBidi"/>
          <w:sz w:val="20"/>
          <w:szCs w:val="20"/>
          <w:lang w:val="bg-BG" w:bidi="bg-BG"/>
        </w:rPr>
        <w:t>6</w:t>
      </w:r>
      <w:r w:rsidRPr="00680B41">
        <w:rPr>
          <w:rFonts w:ascii="Verdana" w:eastAsiaTheme="minorHAnsi" w:hAnsi="Verdana" w:cstheme="minorBidi"/>
          <w:sz w:val="20"/>
          <w:szCs w:val="20"/>
          <w:lang w:val="bg-BG" w:bidi="bg-BG"/>
        </w:rPr>
        <w:t xml:space="preserve"> и предмет </w:t>
      </w:r>
      <w:r w:rsidR="004A40A8" w:rsidRPr="004A40A8">
        <w:rPr>
          <w:rFonts w:ascii="Verdana" w:eastAsiaTheme="minorHAnsi" w:hAnsi="Verdana" w:cstheme="minorBidi"/>
          <w:sz w:val="20"/>
          <w:szCs w:val="20"/>
          <w:lang w:val="bg-BG" w:bidi="bg-BG"/>
        </w:rPr>
        <w:t>„</w:t>
      </w:r>
      <w:r w:rsidR="0009148E">
        <w:rPr>
          <w:rFonts w:ascii="Verdana" w:hAnsi="Verdana"/>
          <w:b/>
          <w:sz w:val="20"/>
          <w:szCs w:val="20"/>
          <w:lang w:val="bg-BG"/>
        </w:rPr>
        <w:t>Доставка  и поддръжка на нов трактор</w:t>
      </w:r>
      <w:r w:rsidR="004A40A8" w:rsidRPr="004A40A8">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5"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5"/>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B56D0E" w:rsidRPr="00CF6A39" w:rsidRDefault="00B56D0E"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B56D0E" w:rsidRPr="00CF6A39" w:rsidRDefault="00B56D0E"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4FBFE6" w15:done="0"/>
  <w15:commentEx w15:paraId="48DBC93C" w15:done="0"/>
  <w15:commentEx w15:paraId="444BF552" w15:done="0"/>
  <w15:commentEx w15:paraId="3D74B0A4" w15:done="0"/>
  <w15:commentEx w15:paraId="7EDCBEA7" w15:done="0"/>
  <w15:commentEx w15:paraId="76BF7377" w15:done="0"/>
  <w15:commentEx w15:paraId="2060192A" w15:done="0"/>
  <w15:commentEx w15:paraId="4CA768B1" w15:done="0"/>
  <w15:commentEx w15:paraId="5A37B60E" w15:done="0"/>
  <w15:commentEx w15:paraId="07D66D0A" w15:done="0"/>
  <w15:commentEx w15:paraId="3AE034A2" w15:done="0"/>
  <w15:commentEx w15:paraId="021F40B5" w15:done="0"/>
  <w15:commentEx w15:paraId="26D23BE0" w15:done="0"/>
  <w15:commentEx w15:paraId="3EFC2437" w15:done="0"/>
  <w15:commentEx w15:paraId="5375A90E" w15:done="0"/>
  <w15:commentEx w15:paraId="0FA6A22F" w15:done="0"/>
  <w15:commentEx w15:paraId="3B967950" w15:done="0"/>
  <w15:commentEx w15:paraId="4C587D18" w15:done="0"/>
  <w15:commentEx w15:paraId="03C8E68A" w15:done="0"/>
  <w15:commentEx w15:paraId="28699B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DF4AD" w14:textId="77777777" w:rsidR="00E052F0" w:rsidRDefault="00E052F0" w:rsidP="00EA0376">
      <w:r>
        <w:separator/>
      </w:r>
    </w:p>
  </w:endnote>
  <w:endnote w:type="continuationSeparator" w:id="0">
    <w:p w14:paraId="19533107" w14:textId="77777777" w:rsidR="00E052F0" w:rsidRDefault="00E052F0" w:rsidP="00EA0376">
      <w:r>
        <w:continuationSeparator/>
      </w:r>
    </w:p>
  </w:endnote>
  <w:endnote w:type="continuationNotice" w:id="1">
    <w:p w14:paraId="551F1518" w14:textId="77777777" w:rsidR="00E052F0" w:rsidRDefault="00E05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Tahoma,Bold">
    <w:panose1 w:val="00000000000000000000"/>
    <w:charset w:val="CC"/>
    <w:family w:val="auto"/>
    <w:notTrueType/>
    <w:pitch w:val="default"/>
    <w:sig w:usb0="00000201" w:usb1="00000000" w:usb2="00000000" w:usb3="00000000" w:csb0="00000004"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2391774A" w:rsidR="00B56D0E" w:rsidRPr="006F2D6C" w:rsidRDefault="00B56D0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628B8" w:rsidRPr="000628B8">
      <w:rPr>
        <w:rFonts w:ascii="Verdana" w:hAnsi="Verdana"/>
        <w:noProof/>
        <w:sz w:val="20"/>
        <w:lang w:val="ru-RU"/>
      </w:rPr>
      <w:t>35</w:t>
    </w:r>
    <w:r w:rsidRPr="006F2D6C">
      <w:rPr>
        <w:rFonts w:ascii="Verdana" w:hAnsi="Verdana"/>
        <w:sz w:val="20"/>
      </w:rPr>
      <w:fldChar w:fldCharType="end"/>
    </w:r>
  </w:p>
  <w:p w14:paraId="206AA52C" w14:textId="0EE615D9" w:rsidR="00B56D0E" w:rsidRPr="006F2D6C" w:rsidRDefault="00B56D0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ТТ001676</w:t>
    </w:r>
    <w:r>
      <w:rPr>
        <w:rFonts w:ascii="Verdana" w:hAnsi="Verdana"/>
        <w:sz w:val="20"/>
        <w:lang w:val="bg-BG"/>
      </w:rPr>
      <w:tab/>
    </w:r>
  </w:p>
  <w:p w14:paraId="364F3AAA" w14:textId="6C213F59" w:rsidR="00B56D0E" w:rsidRPr="002E32E0" w:rsidRDefault="00B56D0E"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4A26B83" w:rsidR="00B56D0E" w:rsidRPr="006F2D6C" w:rsidRDefault="00B56D0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628B8" w:rsidRPr="000628B8">
      <w:rPr>
        <w:rFonts w:ascii="Verdana" w:hAnsi="Verdana"/>
        <w:noProof/>
        <w:sz w:val="20"/>
        <w:lang w:val="ru-RU"/>
      </w:rPr>
      <w:t>52</w:t>
    </w:r>
    <w:r w:rsidRPr="006F2D6C">
      <w:rPr>
        <w:rFonts w:ascii="Verdana" w:hAnsi="Verdana"/>
        <w:sz w:val="20"/>
      </w:rPr>
      <w:fldChar w:fldCharType="end"/>
    </w:r>
  </w:p>
  <w:p w14:paraId="796CC37F" w14:textId="31599CD9" w:rsidR="00B56D0E" w:rsidRPr="006F2D6C" w:rsidRDefault="00B56D0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ТТ001676</w:t>
    </w:r>
    <w:r>
      <w:rPr>
        <w:rFonts w:ascii="Verdana" w:hAnsi="Verdana"/>
        <w:sz w:val="20"/>
        <w:lang w:val="bg-BG"/>
      </w:rPr>
      <w:tab/>
    </w:r>
  </w:p>
  <w:p w14:paraId="5C94D419" w14:textId="77777777" w:rsidR="00B56D0E" w:rsidRPr="002E32E0" w:rsidRDefault="00B56D0E"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5F841AF" w:rsidR="00B56D0E" w:rsidRPr="006F2D6C" w:rsidRDefault="00B56D0E"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628B8" w:rsidRPr="000628B8">
      <w:rPr>
        <w:rFonts w:ascii="Verdana" w:hAnsi="Verdana"/>
        <w:noProof/>
        <w:sz w:val="20"/>
        <w:lang w:val="ru-RU"/>
      </w:rPr>
      <w:t>76</w:t>
    </w:r>
    <w:r w:rsidRPr="006F2D6C">
      <w:rPr>
        <w:rFonts w:ascii="Verdana" w:hAnsi="Verdana"/>
        <w:sz w:val="20"/>
      </w:rPr>
      <w:fldChar w:fldCharType="end"/>
    </w:r>
  </w:p>
  <w:p w14:paraId="21FD553A" w14:textId="55E2F3BE" w:rsidR="00B56D0E" w:rsidRPr="006F2D6C" w:rsidRDefault="00B56D0E" w:rsidP="00747E26">
    <w:pPr>
      <w:pStyle w:val="Footer"/>
      <w:tabs>
        <w:tab w:val="right" w:pos="9000"/>
      </w:tabs>
      <w:rPr>
        <w:rFonts w:ascii="Verdana" w:hAnsi="Verdana"/>
        <w:sz w:val="20"/>
        <w:lang w:val="bg-BG"/>
      </w:rPr>
    </w:pPr>
    <w:r>
      <w:rPr>
        <w:rFonts w:ascii="Verdana" w:hAnsi="Verdana"/>
        <w:sz w:val="20"/>
        <w:lang w:val="bg-BG"/>
      </w:rPr>
      <w:t>ТТ001676</w:t>
    </w:r>
  </w:p>
  <w:p w14:paraId="0EBB4F97" w14:textId="77777777" w:rsidR="00B56D0E" w:rsidRPr="002E32E0" w:rsidRDefault="00B56D0E" w:rsidP="00747E26">
    <w:pPr>
      <w:pStyle w:val="Footer"/>
      <w:tabs>
        <w:tab w:val="right" w:pos="9000"/>
      </w:tabs>
      <w:rPr>
        <w:rFonts w:ascii="Verdana" w:hAnsi="Verdana"/>
        <w:sz w:val="20"/>
        <w:lang w:val="bg-BG"/>
      </w:rPr>
    </w:pPr>
  </w:p>
  <w:p w14:paraId="656C0EE4" w14:textId="77777777" w:rsidR="00B56D0E" w:rsidRPr="00AA5E3B" w:rsidRDefault="00B56D0E"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B56D0E" w:rsidRPr="005D4D3C" w:rsidRDefault="00B56D0E"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8B242" w14:textId="77777777" w:rsidR="00E052F0" w:rsidRDefault="00E052F0" w:rsidP="00EA0376">
      <w:r>
        <w:separator/>
      </w:r>
    </w:p>
  </w:footnote>
  <w:footnote w:type="continuationSeparator" w:id="0">
    <w:p w14:paraId="34C23134" w14:textId="77777777" w:rsidR="00E052F0" w:rsidRDefault="00E052F0" w:rsidP="00EA0376">
      <w:r>
        <w:continuationSeparator/>
      </w:r>
    </w:p>
  </w:footnote>
  <w:footnote w:type="continuationNotice" w:id="1">
    <w:p w14:paraId="57AF3242" w14:textId="77777777" w:rsidR="00E052F0" w:rsidRDefault="00E052F0"/>
  </w:footnote>
  <w:footnote w:id="2">
    <w:p w14:paraId="1524452F" w14:textId="77777777" w:rsidR="00B56D0E" w:rsidRPr="00046DE4" w:rsidDel="002115E9" w:rsidRDefault="00B56D0E" w:rsidP="00A93142">
      <w:pPr>
        <w:pStyle w:val="FootnoteText"/>
        <w:jc w:val="both"/>
        <w:rPr>
          <w:del w:id="16" w:author="Kachev, Ivan" w:date="2017-08-17T09:50:00Z"/>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B56D0E" w:rsidRDefault="00B56D0E"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B56D0E" w:rsidRPr="001A2A2A"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B56D0E" w:rsidRPr="00011DCA"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B56D0E" w:rsidRPr="00F74DE4"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B56D0E" w:rsidRPr="00CC374C"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B56D0E" w:rsidRPr="00603654"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B56D0E" w:rsidRPr="002C475F"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B56D0E" w:rsidRPr="00AD02D8"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B56D0E" w:rsidRPr="00123AA0" w:rsidRDefault="00B56D0E"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B56D0E" w:rsidRPr="00123AA0" w:rsidRDefault="00B56D0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B56D0E" w:rsidRDefault="00B56D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B56D0E" w:rsidRPr="00492956" w:rsidRDefault="00B56D0E" w:rsidP="004929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B56D0E" w:rsidRPr="003D0AB5" w:rsidRDefault="00B56D0E">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7C7E04"/>
    <w:multiLevelType w:val="multilevel"/>
    <w:tmpl w:val="7DA6BC7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1EAF490F"/>
    <w:multiLevelType w:val="multilevel"/>
    <w:tmpl w:val="0700F6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3392AE2"/>
    <w:multiLevelType w:val="hybridMultilevel"/>
    <w:tmpl w:val="3E06BE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50300CFB"/>
    <w:multiLevelType w:val="hybridMultilevel"/>
    <w:tmpl w:val="3E06BE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04533D1"/>
    <w:multiLevelType w:val="multilevel"/>
    <w:tmpl w:val="25B4CD2A"/>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2C92D9B"/>
    <w:multiLevelType w:val="multilevel"/>
    <w:tmpl w:val="7A8A7448"/>
    <w:lvl w:ilvl="0">
      <w:start w:val="6"/>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23">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7">
    <w:nsid w:val="6EC26A7B"/>
    <w:multiLevelType w:val="multilevel"/>
    <w:tmpl w:val="C1404292"/>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9">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4"/>
  </w:num>
  <w:num w:numId="4">
    <w:abstractNumId w:val="26"/>
  </w:num>
  <w:num w:numId="5">
    <w:abstractNumId w:val="3"/>
  </w:num>
  <w:num w:numId="6">
    <w:abstractNumId w:val="24"/>
    <w:lvlOverride w:ilvl="0">
      <w:startOverride w:val="1"/>
    </w:lvlOverride>
  </w:num>
  <w:num w:numId="7">
    <w:abstractNumId w:val="15"/>
    <w:lvlOverride w:ilvl="0">
      <w:startOverride w:val="1"/>
    </w:lvlOverride>
  </w:num>
  <w:num w:numId="8">
    <w:abstractNumId w:val="24"/>
  </w:num>
  <w:num w:numId="9">
    <w:abstractNumId w:val="1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4"/>
  </w:num>
  <w:num w:numId="14">
    <w:abstractNumId w:val="13"/>
  </w:num>
  <w:num w:numId="15">
    <w:abstractNumId w:val="30"/>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3"/>
  </w:num>
  <w:num w:numId="18">
    <w:abstractNumId w:val="11"/>
  </w:num>
  <w:num w:numId="19">
    <w:abstractNumId w:val="19"/>
  </w:num>
  <w:num w:numId="20">
    <w:abstractNumId w:val="17"/>
  </w:num>
  <w:num w:numId="21">
    <w:abstractNumId w:val="6"/>
  </w:num>
  <w:num w:numId="22">
    <w:abstractNumId w:val="21"/>
  </w:num>
  <w:num w:numId="23">
    <w:abstractNumId w:val="25"/>
  </w:num>
  <w:num w:numId="24">
    <w:abstractNumId w:val="18"/>
  </w:num>
  <w:num w:numId="25">
    <w:abstractNumId w:val="22"/>
  </w:num>
  <w:num w:numId="26">
    <w:abstractNumId w:val="12"/>
  </w:num>
  <w:num w:numId="27">
    <w:abstractNumId w:val="9"/>
  </w:num>
  <w:num w:numId="28">
    <w:abstractNumId w:val="27"/>
  </w:num>
  <w:num w:numId="29">
    <w:abstractNumId w:val="20"/>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6"/>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400"/>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5E91"/>
    <w:rsid w:val="00036167"/>
    <w:rsid w:val="0003628D"/>
    <w:rsid w:val="000364AD"/>
    <w:rsid w:val="00037554"/>
    <w:rsid w:val="000379EB"/>
    <w:rsid w:val="00040589"/>
    <w:rsid w:val="00040BA3"/>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5728D"/>
    <w:rsid w:val="00060DD2"/>
    <w:rsid w:val="00061FC0"/>
    <w:rsid w:val="000628B8"/>
    <w:rsid w:val="000636AC"/>
    <w:rsid w:val="00063A9C"/>
    <w:rsid w:val="00063C24"/>
    <w:rsid w:val="00064836"/>
    <w:rsid w:val="00064E52"/>
    <w:rsid w:val="0006519B"/>
    <w:rsid w:val="000654D0"/>
    <w:rsid w:val="000667ED"/>
    <w:rsid w:val="00066BB4"/>
    <w:rsid w:val="0006731B"/>
    <w:rsid w:val="00067373"/>
    <w:rsid w:val="00067453"/>
    <w:rsid w:val="0006771C"/>
    <w:rsid w:val="00067C52"/>
    <w:rsid w:val="00067E2B"/>
    <w:rsid w:val="000700E5"/>
    <w:rsid w:val="0007074B"/>
    <w:rsid w:val="00070AD9"/>
    <w:rsid w:val="00071707"/>
    <w:rsid w:val="00071B4C"/>
    <w:rsid w:val="00072063"/>
    <w:rsid w:val="00072453"/>
    <w:rsid w:val="00073FFC"/>
    <w:rsid w:val="00074481"/>
    <w:rsid w:val="0007479A"/>
    <w:rsid w:val="0007483C"/>
    <w:rsid w:val="00074F43"/>
    <w:rsid w:val="00075740"/>
    <w:rsid w:val="000757B7"/>
    <w:rsid w:val="00075997"/>
    <w:rsid w:val="000767BD"/>
    <w:rsid w:val="00076DD3"/>
    <w:rsid w:val="000776A3"/>
    <w:rsid w:val="00080E74"/>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0FFA"/>
    <w:rsid w:val="000911F9"/>
    <w:rsid w:val="00091442"/>
    <w:rsid w:val="0009148E"/>
    <w:rsid w:val="00091715"/>
    <w:rsid w:val="00091EA5"/>
    <w:rsid w:val="0009259B"/>
    <w:rsid w:val="00092BCE"/>
    <w:rsid w:val="00092BE8"/>
    <w:rsid w:val="0009303F"/>
    <w:rsid w:val="000930B5"/>
    <w:rsid w:val="000936B2"/>
    <w:rsid w:val="00093D64"/>
    <w:rsid w:val="0009439C"/>
    <w:rsid w:val="000948F6"/>
    <w:rsid w:val="00094A74"/>
    <w:rsid w:val="00094B90"/>
    <w:rsid w:val="0009587B"/>
    <w:rsid w:val="00095B02"/>
    <w:rsid w:val="00095F85"/>
    <w:rsid w:val="00096C02"/>
    <w:rsid w:val="000972AA"/>
    <w:rsid w:val="000A05E4"/>
    <w:rsid w:val="000A064C"/>
    <w:rsid w:val="000A0BB1"/>
    <w:rsid w:val="000A19E4"/>
    <w:rsid w:val="000A2F96"/>
    <w:rsid w:val="000A46CF"/>
    <w:rsid w:val="000A4948"/>
    <w:rsid w:val="000A506A"/>
    <w:rsid w:val="000A5B71"/>
    <w:rsid w:val="000A5DB6"/>
    <w:rsid w:val="000A5FB2"/>
    <w:rsid w:val="000A711A"/>
    <w:rsid w:val="000A73A6"/>
    <w:rsid w:val="000A766B"/>
    <w:rsid w:val="000B0079"/>
    <w:rsid w:val="000B0166"/>
    <w:rsid w:val="000B017A"/>
    <w:rsid w:val="000B123D"/>
    <w:rsid w:val="000B2490"/>
    <w:rsid w:val="000B25E5"/>
    <w:rsid w:val="000B2820"/>
    <w:rsid w:val="000B310E"/>
    <w:rsid w:val="000B340E"/>
    <w:rsid w:val="000B3501"/>
    <w:rsid w:val="000B38AE"/>
    <w:rsid w:val="000B39F5"/>
    <w:rsid w:val="000B41F9"/>
    <w:rsid w:val="000B444B"/>
    <w:rsid w:val="000B4B31"/>
    <w:rsid w:val="000B4C67"/>
    <w:rsid w:val="000B4D5A"/>
    <w:rsid w:val="000B5092"/>
    <w:rsid w:val="000B564C"/>
    <w:rsid w:val="000B61F5"/>
    <w:rsid w:val="000B65B9"/>
    <w:rsid w:val="000B7E3D"/>
    <w:rsid w:val="000C033E"/>
    <w:rsid w:val="000C0365"/>
    <w:rsid w:val="000C0F3C"/>
    <w:rsid w:val="000C0FF8"/>
    <w:rsid w:val="000C1048"/>
    <w:rsid w:val="000C142F"/>
    <w:rsid w:val="000C26F3"/>
    <w:rsid w:val="000C32BC"/>
    <w:rsid w:val="000C3F75"/>
    <w:rsid w:val="000C409E"/>
    <w:rsid w:val="000C4758"/>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3EBB"/>
    <w:rsid w:val="000E495E"/>
    <w:rsid w:val="000E4BE2"/>
    <w:rsid w:val="000E4C3A"/>
    <w:rsid w:val="000E5CCA"/>
    <w:rsid w:val="000E6374"/>
    <w:rsid w:val="000E6BD4"/>
    <w:rsid w:val="000E7D39"/>
    <w:rsid w:val="000F1957"/>
    <w:rsid w:val="000F1D5B"/>
    <w:rsid w:val="000F2CCD"/>
    <w:rsid w:val="000F39F6"/>
    <w:rsid w:val="000F46C3"/>
    <w:rsid w:val="000F4ED0"/>
    <w:rsid w:val="000F53D8"/>
    <w:rsid w:val="000F5636"/>
    <w:rsid w:val="000F5E86"/>
    <w:rsid w:val="000F5ED5"/>
    <w:rsid w:val="000F63AE"/>
    <w:rsid w:val="000F7FF2"/>
    <w:rsid w:val="00100DBE"/>
    <w:rsid w:val="001029ED"/>
    <w:rsid w:val="00102B48"/>
    <w:rsid w:val="00102B89"/>
    <w:rsid w:val="00104492"/>
    <w:rsid w:val="00105B31"/>
    <w:rsid w:val="0010694F"/>
    <w:rsid w:val="00106A36"/>
    <w:rsid w:val="00107846"/>
    <w:rsid w:val="001078FD"/>
    <w:rsid w:val="00107F0E"/>
    <w:rsid w:val="00110C81"/>
    <w:rsid w:val="00110C95"/>
    <w:rsid w:val="00110EA6"/>
    <w:rsid w:val="0011115D"/>
    <w:rsid w:val="00111887"/>
    <w:rsid w:val="001128AA"/>
    <w:rsid w:val="00112971"/>
    <w:rsid w:val="00113958"/>
    <w:rsid w:val="00114FAE"/>
    <w:rsid w:val="0011528E"/>
    <w:rsid w:val="00115735"/>
    <w:rsid w:val="00115C9D"/>
    <w:rsid w:val="00116F2E"/>
    <w:rsid w:val="001172D5"/>
    <w:rsid w:val="00117631"/>
    <w:rsid w:val="001179B2"/>
    <w:rsid w:val="001179BD"/>
    <w:rsid w:val="001204FE"/>
    <w:rsid w:val="00121688"/>
    <w:rsid w:val="00122929"/>
    <w:rsid w:val="00122CD9"/>
    <w:rsid w:val="00123900"/>
    <w:rsid w:val="001246F0"/>
    <w:rsid w:val="001248ED"/>
    <w:rsid w:val="00125064"/>
    <w:rsid w:val="00125734"/>
    <w:rsid w:val="00126778"/>
    <w:rsid w:val="00127E39"/>
    <w:rsid w:val="001309E6"/>
    <w:rsid w:val="00131691"/>
    <w:rsid w:val="00131CE5"/>
    <w:rsid w:val="0013288D"/>
    <w:rsid w:val="0013289D"/>
    <w:rsid w:val="0013293B"/>
    <w:rsid w:val="00132B04"/>
    <w:rsid w:val="001330F6"/>
    <w:rsid w:val="001334D5"/>
    <w:rsid w:val="00133DD0"/>
    <w:rsid w:val="001343C8"/>
    <w:rsid w:val="00134996"/>
    <w:rsid w:val="00134D5B"/>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47115"/>
    <w:rsid w:val="00150945"/>
    <w:rsid w:val="00150BCD"/>
    <w:rsid w:val="00150EBB"/>
    <w:rsid w:val="00151E2C"/>
    <w:rsid w:val="00151E52"/>
    <w:rsid w:val="00152E99"/>
    <w:rsid w:val="001551D6"/>
    <w:rsid w:val="001559A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340"/>
    <w:rsid w:val="0017581B"/>
    <w:rsid w:val="00175E7E"/>
    <w:rsid w:val="001771DA"/>
    <w:rsid w:val="001778B7"/>
    <w:rsid w:val="00181681"/>
    <w:rsid w:val="00181F90"/>
    <w:rsid w:val="00182458"/>
    <w:rsid w:val="001830E7"/>
    <w:rsid w:val="00184DFB"/>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60"/>
    <w:rsid w:val="001A39DF"/>
    <w:rsid w:val="001A7A6D"/>
    <w:rsid w:val="001A7A8D"/>
    <w:rsid w:val="001A7C74"/>
    <w:rsid w:val="001B2D91"/>
    <w:rsid w:val="001B2F9D"/>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3C8"/>
    <w:rsid w:val="001E24CA"/>
    <w:rsid w:val="001E2F39"/>
    <w:rsid w:val="001E34C5"/>
    <w:rsid w:val="001E3AE6"/>
    <w:rsid w:val="001E4A0E"/>
    <w:rsid w:val="001E5CCB"/>
    <w:rsid w:val="001E6352"/>
    <w:rsid w:val="001E6541"/>
    <w:rsid w:val="001E7526"/>
    <w:rsid w:val="001E7BA1"/>
    <w:rsid w:val="001F0973"/>
    <w:rsid w:val="001F102C"/>
    <w:rsid w:val="001F214A"/>
    <w:rsid w:val="001F2A5E"/>
    <w:rsid w:val="001F32E3"/>
    <w:rsid w:val="001F34E1"/>
    <w:rsid w:val="001F424B"/>
    <w:rsid w:val="001F4F2F"/>
    <w:rsid w:val="001F54A8"/>
    <w:rsid w:val="001F6180"/>
    <w:rsid w:val="001F7198"/>
    <w:rsid w:val="001F794A"/>
    <w:rsid w:val="001F7CF9"/>
    <w:rsid w:val="00200A37"/>
    <w:rsid w:val="00201AE5"/>
    <w:rsid w:val="00202603"/>
    <w:rsid w:val="002050CC"/>
    <w:rsid w:val="00205889"/>
    <w:rsid w:val="00206027"/>
    <w:rsid w:val="002061D0"/>
    <w:rsid w:val="00206933"/>
    <w:rsid w:val="00206D7B"/>
    <w:rsid w:val="00206E48"/>
    <w:rsid w:val="00207D05"/>
    <w:rsid w:val="00207D7F"/>
    <w:rsid w:val="002100CB"/>
    <w:rsid w:val="0021016A"/>
    <w:rsid w:val="0021031E"/>
    <w:rsid w:val="00210517"/>
    <w:rsid w:val="00210FF8"/>
    <w:rsid w:val="00211181"/>
    <w:rsid w:val="00211228"/>
    <w:rsid w:val="002115E9"/>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0CD0"/>
    <w:rsid w:val="002213D7"/>
    <w:rsid w:val="002215D3"/>
    <w:rsid w:val="00221751"/>
    <w:rsid w:val="00221DAA"/>
    <w:rsid w:val="0022269B"/>
    <w:rsid w:val="0022532E"/>
    <w:rsid w:val="002256E0"/>
    <w:rsid w:val="002266BE"/>
    <w:rsid w:val="00226C21"/>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470"/>
    <w:rsid w:val="00253639"/>
    <w:rsid w:val="00253F05"/>
    <w:rsid w:val="002551AB"/>
    <w:rsid w:val="00255769"/>
    <w:rsid w:val="00255A39"/>
    <w:rsid w:val="00256288"/>
    <w:rsid w:val="00256CAF"/>
    <w:rsid w:val="00256E01"/>
    <w:rsid w:val="00257CF9"/>
    <w:rsid w:val="00257F0C"/>
    <w:rsid w:val="00257F45"/>
    <w:rsid w:val="00260198"/>
    <w:rsid w:val="002607C3"/>
    <w:rsid w:val="002609D3"/>
    <w:rsid w:val="00260EED"/>
    <w:rsid w:val="002617EF"/>
    <w:rsid w:val="00261C22"/>
    <w:rsid w:val="00261F00"/>
    <w:rsid w:val="00261F94"/>
    <w:rsid w:val="00262324"/>
    <w:rsid w:val="002625A2"/>
    <w:rsid w:val="002639C1"/>
    <w:rsid w:val="00263E4D"/>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28B"/>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86E"/>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195B"/>
    <w:rsid w:val="002D29CF"/>
    <w:rsid w:val="002D2C8F"/>
    <w:rsid w:val="002D2EB8"/>
    <w:rsid w:val="002D3160"/>
    <w:rsid w:val="002D3626"/>
    <w:rsid w:val="002D43A1"/>
    <w:rsid w:val="002D47F5"/>
    <w:rsid w:val="002D5242"/>
    <w:rsid w:val="002D5841"/>
    <w:rsid w:val="002D5C47"/>
    <w:rsid w:val="002D6B63"/>
    <w:rsid w:val="002D7E31"/>
    <w:rsid w:val="002D7F54"/>
    <w:rsid w:val="002E0456"/>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352"/>
    <w:rsid w:val="00304E28"/>
    <w:rsid w:val="00305057"/>
    <w:rsid w:val="0030577E"/>
    <w:rsid w:val="00305F90"/>
    <w:rsid w:val="0030641B"/>
    <w:rsid w:val="00306B0E"/>
    <w:rsid w:val="003074AA"/>
    <w:rsid w:val="00310234"/>
    <w:rsid w:val="00310898"/>
    <w:rsid w:val="003108C1"/>
    <w:rsid w:val="00310B6B"/>
    <w:rsid w:val="00312851"/>
    <w:rsid w:val="00312BAC"/>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048"/>
    <w:rsid w:val="003311DB"/>
    <w:rsid w:val="00331571"/>
    <w:rsid w:val="00331A06"/>
    <w:rsid w:val="00331F2D"/>
    <w:rsid w:val="00333023"/>
    <w:rsid w:val="003333CD"/>
    <w:rsid w:val="00334D0B"/>
    <w:rsid w:val="003355D4"/>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85"/>
    <w:rsid w:val="003616B4"/>
    <w:rsid w:val="00361C37"/>
    <w:rsid w:val="00361CFA"/>
    <w:rsid w:val="0036247B"/>
    <w:rsid w:val="00362FFB"/>
    <w:rsid w:val="0036511C"/>
    <w:rsid w:val="00366E03"/>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FCB"/>
    <w:rsid w:val="0039001F"/>
    <w:rsid w:val="003900AD"/>
    <w:rsid w:val="003904FD"/>
    <w:rsid w:val="003908B6"/>
    <w:rsid w:val="00390AE4"/>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3FD0"/>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559"/>
    <w:rsid w:val="003C0FD3"/>
    <w:rsid w:val="003C12B4"/>
    <w:rsid w:val="003C1BB8"/>
    <w:rsid w:val="003C3F44"/>
    <w:rsid w:val="003C4EDE"/>
    <w:rsid w:val="003C5BE9"/>
    <w:rsid w:val="003C5DDA"/>
    <w:rsid w:val="003C61B1"/>
    <w:rsid w:val="003C70E6"/>
    <w:rsid w:val="003C76AD"/>
    <w:rsid w:val="003C77D0"/>
    <w:rsid w:val="003D0AB5"/>
    <w:rsid w:val="003D13C9"/>
    <w:rsid w:val="003D181F"/>
    <w:rsid w:val="003D2B33"/>
    <w:rsid w:val="003D2DFE"/>
    <w:rsid w:val="003D3C8F"/>
    <w:rsid w:val="003D4087"/>
    <w:rsid w:val="003D5577"/>
    <w:rsid w:val="003D5D36"/>
    <w:rsid w:val="003D7841"/>
    <w:rsid w:val="003D7DD5"/>
    <w:rsid w:val="003E0F23"/>
    <w:rsid w:val="003E21F2"/>
    <w:rsid w:val="003E2B11"/>
    <w:rsid w:val="003E3566"/>
    <w:rsid w:val="003E35DE"/>
    <w:rsid w:val="003E46EE"/>
    <w:rsid w:val="003E5091"/>
    <w:rsid w:val="003E5755"/>
    <w:rsid w:val="003E5D7F"/>
    <w:rsid w:val="003E683D"/>
    <w:rsid w:val="003E724D"/>
    <w:rsid w:val="003E7B7D"/>
    <w:rsid w:val="003F0498"/>
    <w:rsid w:val="003F0F04"/>
    <w:rsid w:val="003F21BA"/>
    <w:rsid w:val="003F2B91"/>
    <w:rsid w:val="003F3CFF"/>
    <w:rsid w:val="003F400C"/>
    <w:rsid w:val="003F52C5"/>
    <w:rsid w:val="003F6130"/>
    <w:rsid w:val="003F641A"/>
    <w:rsid w:val="003F6B44"/>
    <w:rsid w:val="003F6CBB"/>
    <w:rsid w:val="00400AD8"/>
    <w:rsid w:val="004010BA"/>
    <w:rsid w:val="0040199A"/>
    <w:rsid w:val="00401ABF"/>
    <w:rsid w:val="0040345D"/>
    <w:rsid w:val="004036AC"/>
    <w:rsid w:val="00403B3C"/>
    <w:rsid w:val="004053D4"/>
    <w:rsid w:val="00405753"/>
    <w:rsid w:val="00405B46"/>
    <w:rsid w:val="00405E96"/>
    <w:rsid w:val="00406B2E"/>
    <w:rsid w:val="00406B96"/>
    <w:rsid w:val="0040712C"/>
    <w:rsid w:val="0040794E"/>
    <w:rsid w:val="00407A5B"/>
    <w:rsid w:val="00407AF8"/>
    <w:rsid w:val="004100D6"/>
    <w:rsid w:val="00410230"/>
    <w:rsid w:val="00410456"/>
    <w:rsid w:val="00411261"/>
    <w:rsid w:val="00411568"/>
    <w:rsid w:val="004120C7"/>
    <w:rsid w:val="004126CB"/>
    <w:rsid w:val="00412B26"/>
    <w:rsid w:val="00413D77"/>
    <w:rsid w:val="004153C8"/>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6A81"/>
    <w:rsid w:val="00436B3B"/>
    <w:rsid w:val="004372CC"/>
    <w:rsid w:val="00437378"/>
    <w:rsid w:val="00437CE2"/>
    <w:rsid w:val="00440CE9"/>
    <w:rsid w:val="00442273"/>
    <w:rsid w:val="00442D43"/>
    <w:rsid w:val="00443068"/>
    <w:rsid w:val="004430B6"/>
    <w:rsid w:val="004431B6"/>
    <w:rsid w:val="0044330A"/>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A20"/>
    <w:rsid w:val="004624EC"/>
    <w:rsid w:val="00463651"/>
    <w:rsid w:val="00463A01"/>
    <w:rsid w:val="00463D69"/>
    <w:rsid w:val="00464A10"/>
    <w:rsid w:val="00464A68"/>
    <w:rsid w:val="00464ACE"/>
    <w:rsid w:val="00464F24"/>
    <w:rsid w:val="0046588C"/>
    <w:rsid w:val="00465F5C"/>
    <w:rsid w:val="00465FCD"/>
    <w:rsid w:val="00466573"/>
    <w:rsid w:val="00466701"/>
    <w:rsid w:val="0046699A"/>
    <w:rsid w:val="00467301"/>
    <w:rsid w:val="0046768F"/>
    <w:rsid w:val="004676D1"/>
    <w:rsid w:val="00467E25"/>
    <w:rsid w:val="00467F89"/>
    <w:rsid w:val="00470DB7"/>
    <w:rsid w:val="004711E9"/>
    <w:rsid w:val="004714F0"/>
    <w:rsid w:val="004715CE"/>
    <w:rsid w:val="00471EE9"/>
    <w:rsid w:val="00472264"/>
    <w:rsid w:val="004730D3"/>
    <w:rsid w:val="004732D3"/>
    <w:rsid w:val="00473FB5"/>
    <w:rsid w:val="0047488A"/>
    <w:rsid w:val="00474E54"/>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956"/>
    <w:rsid w:val="00492CC9"/>
    <w:rsid w:val="00492D54"/>
    <w:rsid w:val="00492D76"/>
    <w:rsid w:val="00492E5E"/>
    <w:rsid w:val="00493407"/>
    <w:rsid w:val="00494249"/>
    <w:rsid w:val="00494EBB"/>
    <w:rsid w:val="00495480"/>
    <w:rsid w:val="00496619"/>
    <w:rsid w:val="00496A29"/>
    <w:rsid w:val="00496B9B"/>
    <w:rsid w:val="004A0428"/>
    <w:rsid w:val="004A0772"/>
    <w:rsid w:val="004A13D3"/>
    <w:rsid w:val="004A1D41"/>
    <w:rsid w:val="004A2936"/>
    <w:rsid w:val="004A385F"/>
    <w:rsid w:val="004A3B28"/>
    <w:rsid w:val="004A3E15"/>
    <w:rsid w:val="004A40A8"/>
    <w:rsid w:val="004A4636"/>
    <w:rsid w:val="004A5683"/>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5F7E"/>
    <w:rsid w:val="004B6236"/>
    <w:rsid w:val="004B6609"/>
    <w:rsid w:val="004B7175"/>
    <w:rsid w:val="004B7AA0"/>
    <w:rsid w:val="004C0346"/>
    <w:rsid w:val="004C07E9"/>
    <w:rsid w:val="004C0DF1"/>
    <w:rsid w:val="004C1546"/>
    <w:rsid w:val="004C1764"/>
    <w:rsid w:val="004C20C5"/>
    <w:rsid w:val="004C227C"/>
    <w:rsid w:val="004C2988"/>
    <w:rsid w:val="004C373B"/>
    <w:rsid w:val="004C3924"/>
    <w:rsid w:val="004C4169"/>
    <w:rsid w:val="004C4F22"/>
    <w:rsid w:val="004C7030"/>
    <w:rsid w:val="004C785F"/>
    <w:rsid w:val="004C79E3"/>
    <w:rsid w:val="004C7AB9"/>
    <w:rsid w:val="004D017B"/>
    <w:rsid w:val="004D05D2"/>
    <w:rsid w:val="004D14F2"/>
    <w:rsid w:val="004D24AE"/>
    <w:rsid w:val="004D2B0B"/>
    <w:rsid w:val="004D2F6F"/>
    <w:rsid w:val="004D40BC"/>
    <w:rsid w:val="004D45F5"/>
    <w:rsid w:val="004D4742"/>
    <w:rsid w:val="004D4888"/>
    <w:rsid w:val="004D5537"/>
    <w:rsid w:val="004D6548"/>
    <w:rsid w:val="004D6884"/>
    <w:rsid w:val="004D7997"/>
    <w:rsid w:val="004E0F9F"/>
    <w:rsid w:val="004E1C3C"/>
    <w:rsid w:val="004E2B58"/>
    <w:rsid w:val="004E2CC9"/>
    <w:rsid w:val="004E4256"/>
    <w:rsid w:val="004E47B1"/>
    <w:rsid w:val="004E57C1"/>
    <w:rsid w:val="004F0B1D"/>
    <w:rsid w:val="004F3691"/>
    <w:rsid w:val="004F3F44"/>
    <w:rsid w:val="004F4219"/>
    <w:rsid w:val="004F48B6"/>
    <w:rsid w:val="004F4B19"/>
    <w:rsid w:val="004F5140"/>
    <w:rsid w:val="004F59E9"/>
    <w:rsid w:val="004F5CD9"/>
    <w:rsid w:val="004F5E83"/>
    <w:rsid w:val="004F7B55"/>
    <w:rsid w:val="00501114"/>
    <w:rsid w:val="00501156"/>
    <w:rsid w:val="00501178"/>
    <w:rsid w:val="00502C77"/>
    <w:rsid w:val="00503005"/>
    <w:rsid w:val="00504214"/>
    <w:rsid w:val="005043DB"/>
    <w:rsid w:val="005053F4"/>
    <w:rsid w:val="00505988"/>
    <w:rsid w:val="0050682E"/>
    <w:rsid w:val="00507A5C"/>
    <w:rsid w:val="0051006E"/>
    <w:rsid w:val="005106FF"/>
    <w:rsid w:val="0051074C"/>
    <w:rsid w:val="00510C95"/>
    <w:rsid w:val="00511776"/>
    <w:rsid w:val="005119AE"/>
    <w:rsid w:val="00511D1C"/>
    <w:rsid w:val="00512150"/>
    <w:rsid w:val="00512283"/>
    <w:rsid w:val="00512E83"/>
    <w:rsid w:val="0051368D"/>
    <w:rsid w:val="00513EFA"/>
    <w:rsid w:val="005141DA"/>
    <w:rsid w:val="00514829"/>
    <w:rsid w:val="005149E2"/>
    <w:rsid w:val="00514C0F"/>
    <w:rsid w:val="00514D31"/>
    <w:rsid w:val="0051504C"/>
    <w:rsid w:val="00515CEC"/>
    <w:rsid w:val="005163D6"/>
    <w:rsid w:val="00516A5F"/>
    <w:rsid w:val="00517DDD"/>
    <w:rsid w:val="00520B2C"/>
    <w:rsid w:val="00520B30"/>
    <w:rsid w:val="00520D6D"/>
    <w:rsid w:val="00520EF1"/>
    <w:rsid w:val="005214C3"/>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3005A"/>
    <w:rsid w:val="0053009B"/>
    <w:rsid w:val="0053022C"/>
    <w:rsid w:val="00531A49"/>
    <w:rsid w:val="00531E1A"/>
    <w:rsid w:val="00531F2A"/>
    <w:rsid w:val="005323AF"/>
    <w:rsid w:val="00532634"/>
    <w:rsid w:val="00532661"/>
    <w:rsid w:val="00532E82"/>
    <w:rsid w:val="0053306E"/>
    <w:rsid w:val="00533433"/>
    <w:rsid w:val="00533456"/>
    <w:rsid w:val="00533F7A"/>
    <w:rsid w:val="00533FCD"/>
    <w:rsid w:val="0053546E"/>
    <w:rsid w:val="00535BF2"/>
    <w:rsid w:val="00535D46"/>
    <w:rsid w:val="00535DB0"/>
    <w:rsid w:val="00535FFF"/>
    <w:rsid w:val="0053664E"/>
    <w:rsid w:val="00536B03"/>
    <w:rsid w:val="00537383"/>
    <w:rsid w:val="00537996"/>
    <w:rsid w:val="0053799F"/>
    <w:rsid w:val="00537AEF"/>
    <w:rsid w:val="00540812"/>
    <w:rsid w:val="00540AC7"/>
    <w:rsid w:val="00540E96"/>
    <w:rsid w:val="00541187"/>
    <w:rsid w:val="00541698"/>
    <w:rsid w:val="00542058"/>
    <w:rsid w:val="00542349"/>
    <w:rsid w:val="00542CC2"/>
    <w:rsid w:val="0054385C"/>
    <w:rsid w:val="00543C6A"/>
    <w:rsid w:val="00543CFF"/>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DED"/>
    <w:rsid w:val="00554E0B"/>
    <w:rsid w:val="0055542A"/>
    <w:rsid w:val="00555A6A"/>
    <w:rsid w:val="005561D6"/>
    <w:rsid w:val="0055680F"/>
    <w:rsid w:val="005577B0"/>
    <w:rsid w:val="0056119F"/>
    <w:rsid w:val="00561C78"/>
    <w:rsid w:val="00562AF2"/>
    <w:rsid w:val="00562F6E"/>
    <w:rsid w:val="00563303"/>
    <w:rsid w:val="00563720"/>
    <w:rsid w:val="00563A00"/>
    <w:rsid w:val="00564F49"/>
    <w:rsid w:val="005655EB"/>
    <w:rsid w:val="00565610"/>
    <w:rsid w:val="00566894"/>
    <w:rsid w:val="00566CC5"/>
    <w:rsid w:val="00567B41"/>
    <w:rsid w:val="00570847"/>
    <w:rsid w:val="0057103F"/>
    <w:rsid w:val="005712AC"/>
    <w:rsid w:val="005715FB"/>
    <w:rsid w:val="00571902"/>
    <w:rsid w:val="0057308A"/>
    <w:rsid w:val="00573563"/>
    <w:rsid w:val="0057377F"/>
    <w:rsid w:val="005737C1"/>
    <w:rsid w:val="00574286"/>
    <w:rsid w:val="005750D4"/>
    <w:rsid w:val="00576A55"/>
    <w:rsid w:val="00577B1C"/>
    <w:rsid w:val="00577CA6"/>
    <w:rsid w:val="00577EAE"/>
    <w:rsid w:val="005800A8"/>
    <w:rsid w:val="00580A9C"/>
    <w:rsid w:val="00580C87"/>
    <w:rsid w:val="0058144D"/>
    <w:rsid w:val="00581608"/>
    <w:rsid w:val="00581D14"/>
    <w:rsid w:val="005823D7"/>
    <w:rsid w:val="00582653"/>
    <w:rsid w:val="00582AEB"/>
    <w:rsid w:val="00582D30"/>
    <w:rsid w:val="00583625"/>
    <w:rsid w:val="0058378D"/>
    <w:rsid w:val="005837DD"/>
    <w:rsid w:val="00584837"/>
    <w:rsid w:val="00584BEF"/>
    <w:rsid w:val="005850DA"/>
    <w:rsid w:val="00585628"/>
    <w:rsid w:val="00586224"/>
    <w:rsid w:val="005872B7"/>
    <w:rsid w:val="0059028E"/>
    <w:rsid w:val="00590C49"/>
    <w:rsid w:val="005910F8"/>
    <w:rsid w:val="0059260B"/>
    <w:rsid w:val="0059288D"/>
    <w:rsid w:val="00592C0D"/>
    <w:rsid w:val="00593CFC"/>
    <w:rsid w:val="00593FC0"/>
    <w:rsid w:val="00594BEC"/>
    <w:rsid w:val="00594FE7"/>
    <w:rsid w:val="005952DE"/>
    <w:rsid w:val="005960A6"/>
    <w:rsid w:val="00596E7F"/>
    <w:rsid w:val="005A06EB"/>
    <w:rsid w:val="005A0BC1"/>
    <w:rsid w:val="005A1B7A"/>
    <w:rsid w:val="005A1BA2"/>
    <w:rsid w:val="005A22B2"/>
    <w:rsid w:val="005A2331"/>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192"/>
    <w:rsid w:val="005B28CF"/>
    <w:rsid w:val="005B2981"/>
    <w:rsid w:val="005B2DE1"/>
    <w:rsid w:val="005B328E"/>
    <w:rsid w:val="005B4324"/>
    <w:rsid w:val="005B66B5"/>
    <w:rsid w:val="005B69F3"/>
    <w:rsid w:val="005B6CE4"/>
    <w:rsid w:val="005B790D"/>
    <w:rsid w:val="005C00F1"/>
    <w:rsid w:val="005C0849"/>
    <w:rsid w:val="005C16E4"/>
    <w:rsid w:val="005C1A94"/>
    <w:rsid w:val="005C260F"/>
    <w:rsid w:val="005C2A9D"/>
    <w:rsid w:val="005C2B6B"/>
    <w:rsid w:val="005C2C13"/>
    <w:rsid w:val="005C38FC"/>
    <w:rsid w:val="005C3DC1"/>
    <w:rsid w:val="005C436E"/>
    <w:rsid w:val="005C4A8A"/>
    <w:rsid w:val="005C547C"/>
    <w:rsid w:val="005C5667"/>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15B"/>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E7D"/>
    <w:rsid w:val="005F3673"/>
    <w:rsid w:val="005F3C30"/>
    <w:rsid w:val="005F3EC5"/>
    <w:rsid w:val="005F44E8"/>
    <w:rsid w:val="005F5239"/>
    <w:rsid w:val="005F551F"/>
    <w:rsid w:val="005F56E6"/>
    <w:rsid w:val="005F5918"/>
    <w:rsid w:val="005F61A2"/>
    <w:rsid w:val="005F693C"/>
    <w:rsid w:val="005F7CB1"/>
    <w:rsid w:val="005F7CCF"/>
    <w:rsid w:val="0060007B"/>
    <w:rsid w:val="006001D8"/>
    <w:rsid w:val="00600857"/>
    <w:rsid w:val="00600A4E"/>
    <w:rsid w:val="0060194A"/>
    <w:rsid w:val="00601D3F"/>
    <w:rsid w:val="00601D41"/>
    <w:rsid w:val="006023BB"/>
    <w:rsid w:val="0060248C"/>
    <w:rsid w:val="00602535"/>
    <w:rsid w:val="00602C3F"/>
    <w:rsid w:val="00602D4F"/>
    <w:rsid w:val="00603393"/>
    <w:rsid w:val="00603A10"/>
    <w:rsid w:val="00605FBC"/>
    <w:rsid w:val="00606323"/>
    <w:rsid w:val="006063D6"/>
    <w:rsid w:val="0060724F"/>
    <w:rsid w:val="00607271"/>
    <w:rsid w:val="006074BC"/>
    <w:rsid w:val="00607E24"/>
    <w:rsid w:val="00610434"/>
    <w:rsid w:val="00611376"/>
    <w:rsid w:val="0061176E"/>
    <w:rsid w:val="006124A7"/>
    <w:rsid w:val="00612550"/>
    <w:rsid w:val="006128B1"/>
    <w:rsid w:val="00612C4C"/>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CCB"/>
    <w:rsid w:val="00621D31"/>
    <w:rsid w:val="0062211D"/>
    <w:rsid w:val="00623034"/>
    <w:rsid w:val="00623670"/>
    <w:rsid w:val="00623CB5"/>
    <w:rsid w:val="00624109"/>
    <w:rsid w:val="006248C4"/>
    <w:rsid w:val="00624C8E"/>
    <w:rsid w:val="00624E75"/>
    <w:rsid w:val="00625ADC"/>
    <w:rsid w:val="00625EAA"/>
    <w:rsid w:val="0062606B"/>
    <w:rsid w:val="006262E4"/>
    <w:rsid w:val="006266D0"/>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2ED4"/>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0FC"/>
    <w:rsid w:val="00652D50"/>
    <w:rsid w:val="006543B7"/>
    <w:rsid w:val="00655498"/>
    <w:rsid w:val="00655802"/>
    <w:rsid w:val="00656DBC"/>
    <w:rsid w:val="00657717"/>
    <w:rsid w:val="00657939"/>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216"/>
    <w:rsid w:val="006804D0"/>
    <w:rsid w:val="006807F2"/>
    <w:rsid w:val="00680B41"/>
    <w:rsid w:val="00680D75"/>
    <w:rsid w:val="0068201F"/>
    <w:rsid w:val="00682874"/>
    <w:rsid w:val="00682AF3"/>
    <w:rsid w:val="00682C8B"/>
    <w:rsid w:val="00683555"/>
    <w:rsid w:val="006846CB"/>
    <w:rsid w:val="00684974"/>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25A"/>
    <w:rsid w:val="006C1F9F"/>
    <w:rsid w:val="006C1FA9"/>
    <w:rsid w:val="006C23B6"/>
    <w:rsid w:val="006C23BE"/>
    <w:rsid w:val="006C3972"/>
    <w:rsid w:val="006C3AE7"/>
    <w:rsid w:val="006C3CBB"/>
    <w:rsid w:val="006C46D3"/>
    <w:rsid w:val="006C5091"/>
    <w:rsid w:val="006C5580"/>
    <w:rsid w:val="006C6706"/>
    <w:rsid w:val="006C6BE4"/>
    <w:rsid w:val="006C6BF8"/>
    <w:rsid w:val="006C6EB5"/>
    <w:rsid w:val="006C7568"/>
    <w:rsid w:val="006C7E0E"/>
    <w:rsid w:val="006D0107"/>
    <w:rsid w:val="006D03FC"/>
    <w:rsid w:val="006D0C50"/>
    <w:rsid w:val="006D1DAB"/>
    <w:rsid w:val="006D2B36"/>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D10"/>
    <w:rsid w:val="006E4F6C"/>
    <w:rsid w:val="006E5685"/>
    <w:rsid w:val="006E5D4A"/>
    <w:rsid w:val="006E6AC1"/>
    <w:rsid w:val="006E6BE8"/>
    <w:rsid w:val="006E6DE6"/>
    <w:rsid w:val="006E6F58"/>
    <w:rsid w:val="006E75A7"/>
    <w:rsid w:val="006E7EC1"/>
    <w:rsid w:val="006F0748"/>
    <w:rsid w:val="006F19E0"/>
    <w:rsid w:val="006F211C"/>
    <w:rsid w:val="006F26D3"/>
    <w:rsid w:val="006F30C3"/>
    <w:rsid w:val="006F4D6B"/>
    <w:rsid w:val="006F636E"/>
    <w:rsid w:val="006F71AC"/>
    <w:rsid w:val="006F75AC"/>
    <w:rsid w:val="00702494"/>
    <w:rsid w:val="00702770"/>
    <w:rsid w:val="00703F72"/>
    <w:rsid w:val="0070405E"/>
    <w:rsid w:val="00704A30"/>
    <w:rsid w:val="007055AE"/>
    <w:rsid w:val="0070589C"/>
    <w:rsid w:val="007061F1"/>
    <w:rsid w:val="00706298"/>
    <w:rsid w:val="00707134"/>
    <w:rsid w:val="0070783F"/>
    <w:rsid w:val="00707EF5"/>
    <w:rsid w:val="00710223"/>
    <w:rsid w:val="00710862"/>
    <w:rsid w:val="00710E91"/>
    <w:rsid w:val="00710EEA"/>
    <w:rsid w:val="007117E6"/>
    <w:rsid w:val="00712520"/>
    <w:rsid w:val="0071299C"/>
    <w:rsid w:val="007134C0"/>
    <w:rsid w:val="00714B84"/>
    <w:rsid w:val="00715218"/>
    <w:rsid w:val="007153E3"/>
    <w:rsid w:val="00715D84"/>
    <w:rsid w:val="00716307"/>
    <w:rsid w:val="00716354"/>
    <w:rsid w:val="0071698F"/>
    <w:rsid w:val="00717AF1"/>
    <w:rsid w:val="00720416"/>
    <w:rsid w:val="00720893"/>
    <w:rsid w:val="00720AA7"/>
    <w:rsid w:val="00720F0A"/>
    <w:rsid w:val="0072289E"/>
    <w:rsid w:val="00722CA1"/>
    <w:rsid w:val="00722D1B"/>
    <w:rsid w:val="00722E07"/>
    <w:rsid w:val="007237CC"/>
    <w:rsid w:val="00724268"/>
    <w:rsid w:val="00724E85"/>
    <w:rsid w:val="0072504A"/>
    <w:rsid w:val="00725548"/>
    <w:rsid w:val="00727342"/>
    <w:rsid w:val="00727BC8"/>
    <w:rsid w:val="00730E54"/>
    <w:rsid w:val="00730FC7"/>
    <w:rsid w:val="0073169A"/>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101F"/>
    <w:rsid w:val="00741E8A"/>
    <w:rsid w:val="007431CE"/>
    <w:rsid w:val="00743A94"/>
    <w:rsid w:val="00743F05"/>
    <w:rsid w:val="00745340"/>
    <w:rsid w:val="00745B43"/>
    <w:rsid w:val="00746C44"/>
    <w:rsid w:val="00747185"/>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AA9"/>
    <w:rsid w:val="00757E0B"/>
    <w:rsid w:val="00760B79"/>
    <w:rsid w:val="007616DC"/>
    <w:rsid w:val="00761D10"/>
    <w:rsid w:val="007625DB"/>
    <w:rsid w:val="00763585"/>
    <w:rsid w:val="00763675"/>
    <w:rsid w:val="00764629"/>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543A"/>
    <w:rsid w:val="00786368"/>
    <w:rsid w:val="00786404"/>
    <w:rsid w:val="0078668A"/>
    <w:rsid w:val="00786940"/>
    <w:rsid w:val="00786F26"/>
    <w:rsid w:val="00787149"/>
    <w:rsid w:val="007914F7"/>
    <w:rsid w:val="007919EF"/>
    <w:rsid w:val="00792682"/>
    <w:rsid w:val="0079299B"/>
    <w:rsid w:val="00792A51"/>
    <w:rsid w:val="00792AFE"/>
    <w:rsid w:val="00793436"/>
    <w:rsid w:val="00793580"/>
    <w:rsid w:val="00793F48"/>
    <w:rsid w:val="00795D7B"/>
    <w:rsid w:val="00796554"/>
    <w:rsid w:val="00796839"/>
    <w:rsid w:val="00796B22"/>
    <w:rsid w:val="00797609"/>
    <w:rsid w:val="007A095C"/>
    <w:rsid w:val="007A0A1E"/>
    <w:rsid w:val="007A2B6C"/>
    <w:rsid w:val="007A31F7"/>
    <w:rsid w:val="007A3A71"/>
    <w:rsid w:val="007A46A5"/>
    <w:rsid w:val="007A5375"/>
    <w:rsid w:val="007A5A54"/>
    <w:rsid w:val="007A5C12"/>
    <w:rsid w:val="007A6566"/>
    <w:rsid w:val="007A6B59"/>
    <w:rsid w:val="007A6FD3"/>
    <w:rsid w:val="007B02A9"/>
    <w:rsid w:val="007B0B69"/>
    <w:rsid w:val="007B133C"/>
    <w:rsid w:val="007B15DB"/>
    <w:rsid w:val="007B166C"/>
    <w:rsid w:val="007B2502"/>
    <w:rsid w:val="007B2E6D"/>
    <w:rsid w:val="007B37A2"/>
    <w:rsid w:val="007B42F5"/>
    <w:rsid w:val="007B4573"/>
    <w:rsid w:val="007B4AED"/>
    <w:rsid w:val="007B525C"/>
    <w:rsid w:val="007B62E4"/>
    <w:rsid w:val="007B7363"/>
    <w:rsid w:val="007B746C"/>
    <w:rsid w:val="007C0834"/>
    <w:rsid w:val="007C0AC8"/>
    <w:rsid w:val="007C1B96"/>
    <w:rsid w:val="007C1C6F"/>
    <w:rsid w:val="007C2414"/>
    <w:rsid w:val="007C3200"/>
    <w:rsid w:val="007C3740"/>
    <w:rsid w:val="007C3E82"/>
    <w:rsid w:val="007C4886"/>
    <w:rsid w:val="007C5067"/>
    <w:rsid w:val="007C6215"/>
    <w:rsid w:val="007D0035"/>
    <w:rsid w:val="007D07E4"/>
    <w:rsid w:val="007D0E45"/>
    <w:rsid w:val="007D15E5"/>
    <w:rsid w:val="007D17E1"/>
    <w:rsid w:val="007D1B1A"/>
    <w:rsid w:val="007D1BDC"/>
    <w:rsid w:val="007D2641"/>
    <w:rsid w:val="007D2795"/>
    <w:rsid w:val="007D3BC2"/>
    <w:rsid w:val="007D4985"/>
    <w:rsid w:val="007D4D89"/>
    <w:rsid w:val="007D4F32"/>
    <w:rsid w:val="007D6524"/>
    <w:rsid w:val="007D697C"/>
    <w:rsid w:val="007D71CC"/>
    <w:rsid w:val="007D73E5"/>
    <w:rsid w:val="007D7EB7"/>
    <w:rsid w:val="007E1197"/>
    <w:rsid w:val="007E1612"/>
    <w:rsid w:val="007E19A4"/>
    <w:rsid w:val="007E1E82"/>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6D9E"/>
    <w:rsid w:val="00817131"/>
    <w:rsid w:val="00817349"/>
    <w:rsid w:val="0081788D"/>
    <w:rsid w:val="00817C56"/>
    <w:rsid w:val="00817DAF"/>
    <w:rsid w:val="0082000B"/>
    <w:rsid w:val="00820061"/>
    <w:rsid w:val="0082034A"/>
    <w:rsid w:val="008205B4"/>
    <w:rsid w:val="00820633"/>
    <w:rsid w:val="00820715"/>
    <w:rsid w:val="008212DF"/>
    <w:rsid w:val="0082271E"/>
    <w:rsid w:val="00822F5D"/>
    <w:rsid w:val="00823078"/>
    <w:rsid w:val="008241D6"/>
    <w:rsid w:val="00824561"/>
    <w:rsid w:val="008247EB"/>
    <w:rsid w:val="00824B4D"/>
    <w:rsid w:val="0082512F"/>
    <w:rsid w:val="008253C1"/>
    <w:rsid w:val="008256D1"/>
    <w:rsid w:val="00825BBB"/>
    <w:rsid w:val="00826549"/>
    <w:rsid w:val="0082655C"/>
    <w:rsid w:val="00826E8D"/>
    <w:rsid w:val="008272AC"/>
    <w:rsid w:val="008273A1"/>
    <w:rsid w:val="008307AF"/>
    <w:rsid w:val="008314AD"/>
    <w:rsid w:val="00832F35"/>
    <w:rsid w:val="0083378D"/>
    <w:rsid w:val="00833A78"/>
    <w:rsid w:val="00833D1C"/>
    <w:rsid w:val="0083436C"/>
    <w:rsid w:val="00834924"/>
    <w:rsid w:val="00835FFF"/>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0F4"/>
    <w:rsid w:val="00855274"/>
    <w:rsid w:val="00855728"/>
    <w:rsid w:val="00855A69"/>
    <w:rsid w:val="00856B0A"/>
    <w:rsid w:val="00856D47"/>
    <w:rsid w:val="00856E1A"/>
    <w:rsid w:val="00856F15"/>
    <w:rsid w:val="00857347"/>
    <w:rsid w:val="008574D2"/>
    <w:rsid w:val="00860459"/>
    <w:rsid w:val="008612DD"/>
    <w:rsid w:val="00861EF6"/>
    <w:rsid w:val="008627BB"/>
    <w:rsid w:val="00863010"/>
    <w:rsid w:val="00863255"/>
    <w:rsid w:val="00863735"/>
    <w:rsid w:val="00864083"/>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69CD"/>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874CE"/>
    <w:rsid w:val="00887D98"/>
    <w:rsid w:val="00890202"/>
    <w:rsid w:val="00890C12"/>
    <w:rsid w:val="00891542"/>
    <w:rsid w:val="008926D9"/>
    <w:rsid w:val="00892D26"/>
    <w:rsid w:val="00892F04"/>
    <w:rsid w:val="00892F34"/>
    <w:rsid w:val="008933D6"/>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5DF8"/>
    <w:rsid w:val="008A6046"/>
    <w:rsid w:val="008A6228"/>
    <w:rsid w:val="008A7339"/>
    <w:rsid w:val="008A7C05"/>
    <w:rsid w:val="008B059E"/>
    <w:rsid w:val="008B0C16"/>
    <w:rsid w:val="008B20B5"/>
    <w:rsid w:val="008B26EA"/>
    <w:rsid w:val="008B29BE"/>
    <w:rsid w:val="008B2F87"/>
    <w:rsid w:val="008B3148"/>
    <w:rsid w:val="008B342E"/>
    <w:rsid w:val="008B37C1"/>
    <w:rsid w:val="008B41B4"/>
    <w:rsid w:val="008B43EF"/>
    <w:rsid w:val="008B4B7C"/>
    <w:rsid w:val="008B4E40"/>
    <w:rsid w:val="008B512F"/>
    <w:rsid w:val="008B536B"/>
    <w:rsid w:val="008B538A"/>
    <w:rsid w:val="008B58A4"/>
    <w:rsid w:val="008B5DDB"/>
    <w:rsid w:val="008B6D60"/>
    <w:rsid w:val="008B708C"/>
    <w:rsid w:val="008B72AE"/>
    <w:rsid w:val="008B745C"/>
    <w:rsid w:val="008B753B"/>
    <w:rsid w:val="008B7C71"/>
    <w:rsid w:val="008B7C8D"/>
    <w:rsid w:val="008B7F16"/>
    <w:rsid w:val="008C0660"/>
    <w:rsid w:val="008C08AF"/>
    <w:rsid w:val="008C196C"/>
    <w:rsid w:val="008C1EC4"/>
    <w:rsid w:val="008C23D1"/>
    <w:rsid w:val="008C25CF"/>
    <w:rsid w:val="008C2CD8"/>
    <w:rsid w:val="008C3772"/>
    <w:rsid w:val="008C3AAE"/>
    <w:rsid w:val="008C3D1D"/>
    <w:rsid w:val="008C4252"/>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A16"/>
    <w:rsid w:val="008E0B98"/>
    <w:rsid w:val="008E0C1A"/>
    <w:rsid w:val="008E10CF"/>
    <w:rsid w:val="008E142C"/>
    <w:rsid w:val="008E16B7"/>
    <w:rsid w:val="008E21E5"/>
    <w:rsid w:val="008E296A"/>
    <w:rsid w:val="008E38AE"/>
    <w:rsid w:val="008E401A"/>
    <w:rsid w:val="008E4B51"/>
    <w:rsid w:val="008E4E82"/>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4C0D"/>
    <w:rsid w:val="008F679E"/>
    <w:rsid w:val="008F6DB3"/>
    <w:rsid w:val="008F71A4"/>
    <w:rsid w:val="008F72FC"/>
    <w:rsid w:val="008F7934"/>
    <w:rsid w:val="008F7B5D"/>
    <w:rsid w:val="0090114F"/>
    <w:rsid w:val="00901C04"/>
    <w:rsid w:val="00901D74"/>
    <w:rsid w:val="00901F17"/>
    <w:rsid w:val="00902585"/>
    <w:rsid w:val="009036EA"/>
    <w:rsid w:val="00903E16"/>
    <w:rsid w:val="00904721"/>
    <w:rsid w:val="009050D1"/>
    <w:rsid w:val="00905225"/>
    <w:rsid w:val="009060DB"/>
    <w:rsid w:val="00906231"/>
    <w:rsid w:val="00906478"/>
    <w:rsid w:val="00906BD2"/>
    <w:rsid w:val="00906D24"/>
    <w:rsid w:val="00907822"/>
    <w:rsid w:val="00907970"/>
    <w:rsid w:val="00907E6A"/>
    <w:rsid w:val="0091008C"/>
    <w:rsid w:val="00910C98"/>
    <w:rsid w:val="00911331"/>
    <w:rsid w:val="00911CA2"/>
    <w:rsid w:val="00912B71"/>
    <w:rsid w:val="00912D68"/>
    <w:rsid w:val="00912E2D"/>
    <w:rsid w:val="00913016"/>
    <w:rsid w:val="009131CA"/>
    <w:rsid w:val="00915030"/>
    <w:rsid w:val="0091547E"/>
    <w:rsid w:val="009158C3"/>
    <w:rsid w:val="009168EF"/>
    <w:rsid w:val="009200A3"/>
    <w:rsid w:val="00920C20"/>
    <w:rsid w:val="0092134C"/>
    <w:rsid w:val="00921366"/>
    <w:rsid w:val="009214F7"/>
    <w:rsid w:val="00921C15"/>
    <w:rsid w:val="00921CA8"/>
    <w:rsid w:val="00923AAA"/>
    <w:rsid w:val="00923D4E"/>
    <w:rsid w:val="0092420F"/>
    <w:rsid w:val="00925650"/>
    <w:rsid w:val="009266D1"/>
    <w:rsid w:val="00926B9A"/>
    <w:rsid w:val="009273C0"/>
    <w:rsid w:val="00927458"/>
    <w:rsid w:val="009275FC"/>
    <w:rsid w:val="00927BA6"/>
    <w:rsid w:val="00930DC7"/>
    <w:rsid w:val="00931109"/>
    <w:rsid w:val="009317F6"/>
    <w:rsid w:val="00931831"/>
    <w:rsid w:val="009322EF"/>
    <w:rsid w:val="009323A9"/>
    <w:rsid w:val="00932FBA"/>
    <w:rsid w:val="0093411E"/>
    <w:rsid w:val="0093454B"/>
    <w:rsid w:val="009350A3"/>
    <w:rsid w:val="00935826"/>
    <w:rsid w:val="00935F12"/>
    <w:rsid w:val="009376E1"/>
    <w:rsid w:val="009379E3"/>
    <w:rsid w:val="00937A21"/>
    <w:rsid w:val="00937B0E"/>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09B7"/>
    <w:rsid w:val="009516BB"/>
    <w:rsid w:val="009518CB"/>
    <w:rsid w:val="00951984"/>
    <w:rsid w:val="00952156"/>
    <w:rsid w:val="00952B11"/>
    <w:rsid w:val="00952CD9"/>
    <w:rsid w:val="00952D9D"/>
    <w:rsid w:val="00953009"/>
    <w:rsid w:val="00953EEB"/>
    <w:rsid w:val="00954D32"/>
    <w:rsid w:val="00954E9D"/>
    <w:rsid w:val="0095547B"/>
    <w:rsid w:val="00956E2F"/>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607B"/>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77FCA"/>
    <w:rsid w:val="00980256"/>
    <w:rsid w:val="009805CD"/>
    <w:rsid w:val="0098143E"/>
    <w:rsid w:val="00981682"/>
    <w:rsid w:val="00981749"/>
    <w:rsid w:val="00982372"/>
    <w:rsid w:val="00982451"/>
    <w:rsid w:val="00982FD3"/>
    <w:rsid w:val="00984492"/>
    <w:rsid w:val="0098489D"/>
    <w:rsid w:val="00984BEA"/>
    <w:rsid w:val="009854F9"/>
    <w:rsid w:val="0098643D"/>
    <w:rsid w:val="00986737"/>
    <w:rsid w:val="00986AAE"/>
    <w:rsid w:val="00986E93"/>
    <w:rsid w:val="00987E3B"/>
    <w:rsid w:val="00987EA5"/>
    <w:rsid w:val="00987EC5"/>
    <w:rsid w:val="009915CF"/>
    <w:rsid w:val="009917C4"/>
    <w:rsid w:val="00991D20"/>
    <w:rsid w:val="00991ECA"/>
    <w:rsid w:val="00991FA6"/>
    <w:rsid w:val="00992374"/>
    <w:rsid w:val="00992DB5"/>
    <w:rsid w:val="009941AC"/>
    <w:rsid w:val="00995260"/>
    <w:rsid w:val="00995AE7"/>
    <w:rsid w:val="00996677"/>
    <w:rsid w:val="00996B73"/>
    <w:rsid w:val="00996CED"/>
    <w:rsid w:val="009972CC"/>
    <w:rsid w:val="0099732C"/>
    <w:rsid w:val="00997360"/>
    <w:rsid w:val="009974D1"/>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B40"/>
    <w:rsid w:val="009B57EA"/>
    <w:rsid w:val="009B5D4E"/>
    <w:rsid w:val="009B5F43"/>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AE1"/>
    <w:rsid w:val="009E2F78"/>
    <w:rsid w:val="009E4077"/>
    <w:rsid w:val="009E4A18"/>
    <w:rsid w:val="009E4DD3"/>
    <w:rsid w:val="009E5308"/>
    <w:rsid w:val="009E59EA"/>
    <w:rsid w:val="009E5D16"/>
    <w:rsid w:val="009E7773"/>
    <w:rsid w:val="009F05D7"/>
    <w:rsid w:val="009F0F03"/>
    <w:rsid w:val="009F16AB"/>
    <w:rsid w:val="009F2965"/>
    <w:rsid w:val="009F2A80"/>
    <w:rsid w:val="009F2B89"/>
    <w:rsid w:val="009F37E1"/>
    <w:rsid w:val="009F4356"/>
    <w:rsid w:val="009F43AC"/>
    <w:rsid w:val="009F5112"/>
    <w:rsid w:val="009F5113"/>
    <w:rsid w:val="009F5A6B"/>
    <w:rsid w:val="009F6251"/>
    <w:rsid w:val="009F6363"/>
    <w:rsid w:val="009F665F"/>
    <w:rsid w:val="009F6B61"/>
    <w:rsid w:val="009F6C6C"/>
    <w:rsid w:val="009F6E0D"/>
    <w:rsid w:val="009F7033"/>
    <w:rsid w:val="009F75E5"/>
    <w:rsid w:val="009F78C1"/>
    <w:rsid w:val="009F7BF5"/>
    <w:rsid w:val="009F7C0E"/>
    <w:rsid w:val="009F7E28"/>
    <w:rsid w:val="009F7EB9"/>
    <w:rsid w:val="00A003DE"/>
    <w:rsid w:val="00A0062F"/>
    <w:rsid w:val="00A01400"/>
    <w:rsid w:val="00A0142F"/>
    <w:rsid w:val="00A014E6"/>
    <w:rsid w:val="00A01E70"/>
    <w:rsid w:val="00A028B4"/>
    <w:rsid w:val="00A02C14"/>
    <w:rsid w:val="00A03F0D"/>
    <w:rsid w:val="00A03F4D"/>
    <w:rsid w:val="00A04FDC"/>
    <w:rsid w:val="00A0611F"/>
    <w:rsid w:val="00A06190"/>
    <w:rsid w:val="00A0636F"/>
    <w:rsid w:val="00A06B7B"/>
    <w:rsid w:val="00A06E00"/>
    <w:rsid w:val="00A06E44"/>
    <w:rsid w:val="00A105DD"/>
    <w:rsid w:val="00A108FF"/>
    <w:rsid w:val="00A10DFD"/>
    <w:rsid w:val="00A110C2"/>
    <w:rsid w:val="00A11827"/>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5E96"/>
    <w:rsid w:val="00A2690F"/>
    <w:rsid w:val="00A269AA"/>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06F"/>
    <w:rsid w:val="00A37343"/>
    <w:rsid w:val="00A37408"/>
    <w:rsid w:val="00A37A6B"/>
    <w:rsid w:val="00A37EB8"/>
    <w:rsid w:val="00A4048C"/>
    <w:rsid w:val="00A40839"/>
    <w:rsid w:val="00A40F58"/>
    <w:rsid w:val="00A418F4"/>
    <w:rsid w:val="00A41C87"/>
    <w:rsid w:val="00A421B9"/>
    <w:rsid w:val="00A44BD2"/>
    <w:rsid w:val="00A45B2A"/>
    <w:rsid w:val="00A45B54"/>
    <w:rsid w:val="00A45BB2"/>
    <w:rsid w:val="00A46040"/>
    <w:rsid w:val="00A46263"/>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0627"/>
    <w:rsid w:val="00A91EFD"/>
    <w:rsid w:val="00A92404"/>
    <w:rsid w:val="00A92BE9"/>
    <w:rsid w:val="00A92FBA"/>
    <w:rsid w:val="00A93142"/>
    <w:rsid w:val="00A945D3"/>
    <w:rsid w:val="00A95546"/>
    <w:rsid w:val="00A9571F"/>
    <w:rsid w:val="00A96C8F"/>
    <w:rsid w:val="00A96E62"/>
    <w:rsid w:val="00A9720A"/>
    <w:rsid w:val="00A979AC"/>
    <w:rsid w:val="00AA0025"/>
    <w:rsid w:val="00AA00E5"/>
    <w:rsid w:val="00AA10F7"/>
    <w:rsid w:val="00AA1469"/>
    <w:rsid w:val="00AA1E86"/>
    <w:rsid w:val="00AA2C0A"/>
    <w:rsid w:val="00AA2C38"/>
    <w:rsid w:val="00AA2EA4"/>
    <w:rsid w:val="00AA2FB8"/>
    <w:rsid w:val="00AA331C"/>
    <w:rsid w:val="00AA3641"/>
    <w:rsid w:val="00AA44D3"/>
    <w:rsid w:val="00AA4632"/>
    <w:rsid w:val="00AA4F4B"/>
    <w:rsid w:val="00AA4FA5"/>
    <w:rsid w:val="00AA5A6F"/>
    <w:rsid w:val="00AA5AFF"/>
    <w:rsid w:val="00AA637C"/>
    <w:rsid w:val="00AA66A0"/>
    <w:rsid w:val="00AA6C29"/>
    <w:rsid w:val="00AA7959"/>
    <w:rsid w:val="00AA79F6"/>
    <w:rsid w:val="00AA7E4E"/>
    <w:rsid w:val="00AA7E7E"/>
    <w:rsid w:val="00AB0085"/>
    <w:rsid w:val="00AB1933"/>
    <w:rsid w:val="00AB1E74"/>
    <w:rsid w:val="00AB1FC3"/>
    <w:rsid w:val="00AB2F3A"/>
    <w:rsid w:val="00AB3832"/>
    <w:rsid w:val="00AB3C9E"/>
    <w:rsid w:val="00AB5779"/>
    <w:rsid w:val="00AB5AF2"/>
    <w:rsid w:val="00AB5C4E"/>
    <w:rsid w:val="00AB69F7"/>
    <w:rsid w:val="00AB6C87"/>
    <w:rsid w:val="00AC093C"/>
    <w:rsid w:val="00AC184A"/>
    <w:rsid w:val="00AC1E93"/>
    <w:rsid w:val="00AC2479"/>
    <w:rsid w:val="00AC28A9"/>
    <w:rsid w:val="00AC299F"/>
    <w:rsid w:val="00AC3432"/>
    <w:rsid w:val="00AC3DC9"/>
    <w:rsid w:val="00AC438C"/>
    <w:rsid w:val="00AC4854"/>
    <w:rsid w:val="00AC4CA1"/>
    <w:rsid w:val="00AC4EC1"/>
    <w:rsid w:val="00AC5325"/>
    <w:rsid w:val="00AC542F"/>
    <w:rsid w:val="00AC5759"/>
    <w:rsid w:val="00AC599C"/>
    <w:rsid w:val="00AC6478"/>
    <w:rsid w:val="00AC6621"/>
    <w:rsid w:val="00AC6D3F"/>
    <w:rsid w:val="00AC6F06"/>
    <w:rsid w:val="00AC7293"/>
    <w:rsid w:val="00AC72EB"/>
    <w:rsid w:val="00AD0574"/>
    <w:rsid w:val="00AD105A"/>
    <w:rsid w:val="00AD132D"/>
    <w:rsid w:val="00AD1399"/>
    <w:rsid w:val="00AD1A4D"/>
    <w:rsid w:val="00AD1D0D"/>
    <w:rsid w:val="00AD2B35"/>
    <w:rsid w:val="00AD2C7B"/>
    <w:rsid w:val="00AD30EC"/>
    <w:rsid w:val="00AD3831"/>
    <w:rsid w:val="00AD3B68"/>
    <w:rsid w:val="00AD3CAA"/>
    <w:rsid w:val="00AD4493"/>
    <w:rsid w:val="00AD4EAB"/>
    <w:rsid w:val="00AD5D78"/>
    <w:rsid w:val="00AD5DC4"/>
    <w:rsid w:val="00AD6813"/>
    <w:rsid w:val="00AD6FDE"/>
    <w:rsid w:val="00AD7A72"/>
    <w:rsid w:val="00AD7BB2"/>
    <w:rsid w:val="00AD7EC6"/>
    <w:rsid w:val="00AD7ED6"/>
    <w:rsid w:val="00AD7F59"/>
    <w:rsid w:val="00AE0B86"/>
    <w:rsid w:val="00AE10F5"/>
    <w:rsid w:val="00AE12DE"/>
    <w:rsid w:val="00AE14D0"/>
    <w:rsid w:val="00AE177C"/>
    <w:rsid w:val="00AE1D33"/>
    <w:rsid w:val="00AE1E85"/>
    <w:rsid w:val="00AE1E88"/>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63F"/>
    <w:rsid w:val="00B12A6A"/>
    <w:rsid w:val="00B13401"/>
    <w:rsid w:val="00B14CD7"/>
    <w:rsid w:val="00B16468"/>
    <w:rsid w:val="00B16A1D"/>
    <w:rsid w:val="00B17739"/>
    <w:rsid w:val="00B17E8A"/>
    <w:rsid w:val="00B204AB"/>
    <w:rsid w:val="00B210F8"/>
    <w:rsid w:val="00B21975"/>
    <w:rsid w:val="00B21F77"/>
    <w:rsid w:val="00B23A3E"/>
    <w:rsid w:val="00B23EC3"/>
    <w:rsid w:val="00B24DC1"/>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664"/>
    <w:rsid w:val="00B34A3B"/>
    <w:rsid w:val="00B3536E"/>
    <w:rsid w:val="00B355D9"/>
    <w:rsid w:val="00B35F3E"/>
    <w:rsid w:val="00B35F7D"/>
    <w:rsid w:val="00B3618E"/>
    <w:rsid w:val="00B3687F"/>
    <w:rsid w:val="00B37CD9"/>
    <w:rsid w:val="00B4005D"/>
    <w:rsid w:val="00B40066"/>
    <w:rsid w:val="00B40089"/>
    <w:rsid w:val="00B41288"/>
    <w:rsid w:val="00B41444"/>
    <w:rsid w:val="00B436ED"/>
    <w:rsid w:val="00B43B11"/>
    <w:rsid w:val="00B43D5A"/>
    <w:rsid w:val="00B44044"/>
    <w:rsid w:val="00B44CDB"/>
    <w:rsid w:val="00B457A5"/>
    <w:rsid w:val="00B4606D"/>
    <w:rsid w:val="00B470F8"/>
    <w:rsid w:val="00B47906"/>
    <w:rsid w:val="00B5035C"/>
    <w:rsid w:val="00B50A40"/>
    <w:rsid w:val="00B50CD4"/>
    <w:rsid w:val="00B50E89"/>
    <w:rsid w:val="00B51455"/>
    <w:rsid w:val="00B51883"/>
    <w:rsid w:val="00B51B28"/>
    <w:rsid w:val="00B52657"/>
    <w:rsid w:val="00B533C2"/>
    <w:rsid w:val="00B53C6D"/>
    <w:rsid w:val="00B5439B"/>
    <w:rsid w:val="00B54AC4"/>
    <w:rsid w:val="00B54E2A"/>
    <w:rsid w:val="00B54E97"/>
    <w:rsid w:val="00B56524"/>
    <w:rsid w:val="00B56D0E"/>
    <w:rsid w:val="00B5706E"/>
    <w:rsid w:val="00B57282"/>
    <w:rsid w:val="00B57346"/>
    <w:rsid w:val="00B57B04"/>
    <w:rsid w:val="00B57EA0"/>
    <w:rsid w:val="00B61035"/>
    <w:rsid w:val="00B61772"/>
    <w:rsid w:val="00B6244E"/>
    <w:rsid w:val="00B6248C"/>
    <w:rsid w:val="00B62E46"/>
    <w:rsid w:val="00B62EE6"/>
    <w:rsid w:val="00B63C9E"/>
    <w:rsid w:val="00B642A8"/>
    <w:rsid w:val="00B646C3"/>
    <w:rsid w:val="00B65581"/>
    <w:rsid w:val="00B664D7"/>
    <w:rsid w:val="00B6716C"/>
    <w:rsid w:val="00B679FE"/>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170"/>
    <w:rsid w:val="00B83D77"/>
    <w:rsid w:val="00B84A91"/>
    <w:rsid w:val="00B84BFD"/>
    <w:rsid w:val="00B85710"/>
    <w:rsid w:val="00B8595F"/>
    <w:rsid w:val="00B86E54"/>
    <w:rsid w:val="00B86E5A"/>
    <w:rsid w:val="00B8777F"/>
    <w:rsid w:val="00B87F06"/>
    <w:rsid w:val="00B90694"/>
    <w:rsid w:val="00B906EF"/>
    <w:rsid w:val="00B90C1C"/>
    <w:rsid w:val="00B91A6D"/>
    <w:rsid w:val="00B91C9B"/>
    <w:rsid w:val="00B9250F"/>
    <w:rsid w:val="00B927EE"/>
    <w:rsid w:val="00B94307"/>
    <w:rsid w:val="00B94555"/>
    <w:rsid w:val="00B946AF"/>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59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4C8"/>
    <w:rsid w:val="00BC4B3F"/>
    <w:rsid w:val="00BC4DAB"/>
    <w:rsid w:val="00BC558A"/>
    <w:rsid w:val="00BC6226"/>
    <w:rsid w:val="00BC63BC"/>
    <w:rsid w:val="00BC66D6"/>
    <w:rsid w:val="00BC6D87"/>
    <w:rsid w:val="00BC6F3D"/>
    <w:rsid w:val="00BC7081"/>
    <w:rsid w:val="00BC709D"/>
    <w:rsid w:val="00BD0C18"/>
    <w:rsid w:val="00BD118D"/>
    <w:rsid w:val="00BD1FFB"/>
    <w:rsid w:val="00BD2315"/>
    <w:rsid w:val="00BD2390"/>
    <w:rsid w:val="00BD29AF"/>
    <w:rsid w:val="00BD29DF"/>
    <w:rsid w:val="00BD3137"/>
    <w:rsid w:val="00BD3150"/>
    <w:rsid w:val="00BD3E47"/>
    <w:rsid w:val="00BD4405"/>
    <w:rsid w:val="00BD5906"/>
    <w:rsid w:val="00BD5ACE"/>
    <w:rsid w:val="00BD60B5"/>
    <w:rsid w:val="00BD6302"/>
    <w:rsid w:val="00BD6C2A"/>
    <w:rsid w:val="00BE0129"/>
    <w:rsid w:val="00BE016B"/>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E6E97"/>
    <w:rsid w:val="00BF074A"/>
    <w:rsid w:val="00BF08DC"/>
    <w:rsid w:val="00BF10BD"/>
    <w:rsid w:val="00BF1330"/>
    <w:rsid w:val="00BF1758"/>
    <w:rsid w:val="00BF2859"/>
    <w:rsid w:val="00BF2BBF"/>
    <w:rsid w:val="00BF34B7"/>
    <w:rsid w:val="00BF4012"/>
    <w:rsid w:val="00BF409B"/>
    <w:rsid w:val="00BF4354"/>
    <w:rsid w:val="00BF4804"/>
    <w:rsid w:val="00BF4F95"/>
    <w:rsid w:val="00BF59C9"/>
    <w:rsid w:val="00BF5B73"/>
    <w:rsid w:val="00BF5F08"/>
    <w:rsid w:val="00BF6271"/>
    <w:rsid w:val="00BF6276"/>
    <w:rsid w:val="00BF67BE"/>
    <w:rsid w:val="00BF70EC"/>
    <w:rsid w:val="00BF7240"/>
    <w:rsid w:val="00BF7378"/>
    <w:rsid w:val="00BF77C8"/>
    <w:rsid w:val="00BF798B"/>
    <w:rsid w:val="00BF7D8E"/>
    <w:rsid w:val="00C02164"/>
    <w:rsid w:val="00C02CB4"/>
    <w:rsid w:val="00C02DFB"/>
    <w:rsid w:val="00C03B65"/>
    <w:rsid w:val="00C04011"/>
    <w:rsid w:val="00C0503F"/>
    <w:rsid w:val="00C05307"/>
    <w:rsid w:val="00C05A5C"/>
    <w:rsid w:val="00C05B94"/>
    <w:rsid w:val="00C05EDE"/>
    <w:rsid w:val="00C06BF7"/>
    <w:rsid w:val="00C07F55"/>
    <w:rsid w:val="00C11104"/>
    <w:rsid w:val="00C11362"/>
    <w:rsid w:val="00C11913"/>
    <w:rsid w:val="00C13B78"/>
    <w:rsid w:val="00C13E99"/>
    <w:rsid w:val="00C15684"/>
    <w:rsid w:val="00C16027"/>
    <w:rsid w:val="00C16715"/>
    <w:rsid w:val="00C16892"/>
    <w:rsid w:val="00C17715"/>
    <w:rsid w:val="00C17C21"/>
    <w:rsid w:val="00C17FAC"/>
    <w:rsid w:val="00C17FE6"/>
    <w:rsid w:val="00C20BE1"/>
    <w:rsid w:val="00C20C50"/>
    <w:rsid w:val="00C20EF7"/>
    <w:rsid w:val="00C2147A"/>
    <w:rsid w:val="00C226C2"/>
    <w:rsid w:val="00C22D10"/>
    <w:rsid w:val="00C23C1C"/>
    <w:rsid w:val="00C24864"/>
    <w:rsid w:val="00C24D29"/>
    <w:rsid w:val="00C265E0"/>
    <w:rsid w:val="00C3022C"/>
    <w:rsid w:val="00C30268"/>
    <w:rsid w:val="00C30F23"/>
    <w:rsid w:val="00C31C5F"/>
    <w:rsid w:val="00C31E04"/>
    <w:rsid w:val="00C329C3"/>
    <w:rsid w:val="00C32AE3"/>
    <w:rsid w:val="00C32C3F"/>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36E6"/>
    <w:rsid w:val="00C44643"/>
    <w:rsid w:val="00C44A74"/>
    <w:rsid w:val="00C44C05"/>
    <w:rsid w:val="00C450C5"/>
    <w:rsid w:val="00C45263"/>
    <w:rsid w:val="00C45ECD"/>
    <w:rsid w:val="00C46090"/>
    <w:rsid w:val="00C4685D"/>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453"/>
    <w:rsid w:val="00C63599"/>
    <w:rsid w:val="00C63E07"/>
    <w:rsid w:val="00C648E9"/>
    <w:rsid w:val="00C64D4C"/>
    <w:rsid w:val="00C64DC1"/>
    <w:rsid w:val="00C65AAF"/>
    <w:rsid w:val="00C65E6F"/>
    <w:rsid w:val="00C6609B"/>
    <w:rsid w:val="00C6721D"/>
    <w:rsid w:val="00C7068F"/>
    <w:rsid w:val="00C70838"/>
    <w:rsid w:val="00C70869"/>
    <w:rsid w:val="00C708DF"/>
    <w:rsid w:val="00C710B0"/>
    <w:rsid w:val="00C71286"/>
    <w:rsid w:val="00C725CF"/>
    <w:rsid w:val="00C72638"/>
    <w:rsid w:val="00C72A6C"/>
    <w:rsid w:val="00C72B4C"/>
    <w:rsid w:val="00C72B94"/>
    <w:rsid w:val="00C73166"/>
    <w:rsid w:val="00C7426E"/>
    <w:rsid w:val="00C74557"/>
    <w:rsid w:val="00C74987"/>
    <w:rsid w:val="00C75116"/>
    <w:rsid w:val="00C751C8"/>
    <w:rsid w:val="00C75233"/>
    <w:rsid w:val="00C7723A"/>
    <w:rsid w:val="00C81F82"/>
    <w:rsid w:val="00C82229"/>
    <w:rsid w:val="00C83E62"/>
    <w:rsid w:val="00C842B6"/>
    <w:rsid w:val="00C84490"/>
    <w:rsid w:val="00C84829"/>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490"/>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207D"/>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73E"/>
    <w:rsid w:val="00CD2935"/>
    <w:rsid w:val="00CD29B6"/>
    <w:rsid w:val="00CD31AA"/>
    <w:rsid w:val="00CD324A"/>
    <w:rsid w:val="00CD5352"/>
    <w:rsid w:val="00CD53E9"/>
    <w:rsid w:val="00CD53ED"/>
    <w:rsid w:val="00CD56EC"/>
    <w:rsid w:val="00CD63CD"/>
    <w:rsid w:val="00CD7147"/>
    <w:rsid w:val="00CD754A"/>
    <w:rsid w:val="00CD762D"/>
    <w:rsid w:val="00CD7A90"/>
    <w:rsid w:val="00CE09D6"/>
    <w:rsid w:val="00CE0DCE"/>
    <w:rsid w:val="00CE0FBA"/>
    <w:rsid w:val="00CE189B"/>
    <w:rsid w:val="00CE1E02"/>
    <w:rsid w:val="00CE2EAB"/>
    <w:rsid w:val="00CE3AFF"/>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4B79"/>
    <w:rsid w:val="00CF5155"/>
    <w:rsid w:val="00CF53C1"/>
    <w:rsid w:val="00CF5450"/>
    <w:rsid w:val="00CF58CB"/>
    <w:rsid w:val="00CF5997"/>
    <w:rsid w:val="00CF68A3"/>
    <w:rsid w:val="00CF77E0"/>
    <w:rsid w:val="00CF7C91"/>
    <w:rsid w:val="00D00147"/>
    <w:rsid w:val="00D00529"/>
    <w:rsid w:val="00D01E0F"/>
    <w:rsid w:val="00D02DF7"/>
    <w:rsid w:val="00D0460F"/>
    <w:rsid w:val="00D0520F"/>
    <w:rsid w:val="00D05A26"/>
    <w:rsid w:val="00D05E5A"/>
    <w:rsid w:val="00D065D6"/>
    <w:rsid w:val="00D06C8B"/>
    <w:rsid w:val="00D06E16"/>
    <w:rsid w:val="00D0703D"/>
    <w:rsid w:val="00D10576"/>
    <w:rsid w:val="00D10B10"/>
    <w:rsid w:val="00D1128A"/>
    <w:rsid w:val="00D120C7"/>
    <w:rsid w:val="00D12164"/>
    <w:rsid w:val="00D137A9"/>
    <w:rsid w:val="00D150CE"/>
    <w:rsid w:val="00D16B2A"/>
    <w:rsid w:val="00D174EC"/>
    <w:rsid w:val="00D1759A"/>
    <w:rsid w:val="00D21EB5"/>
    <w:rsid w:val="00D22A7E"/>
    <w:rsid w:val="00D231A1"/>
    <w:rsid w:val="00D23C79"/>
    <w:rsid w:val="00D241F3"/>
    <w:rsid w:val="00D25037"/>
    <w:rsid w:val="00D2544B"/>
    <w:rsid w:val="00D255CC"/>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038"/>
    <w:rsid w:val="00D45622"/>
    <w:rsid w:val="00D46001"/>
    <w:rsid w:val="00D50BD0"/>
    <w:rsid w:val="00D51BC3"/>
    <w:rsid w:val="00D53408"/>
    <w:rsid w:val="00D5381D"/>
    <w:rsid w:val="00D575DC"/>
    <w:rsid w:val="00D5768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18E"/>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096"/>
    <w:rsid w:val="00D80878"/>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1F51"/>
    <w:rsid w:val="00D92441"/>
    <w:rsid w:val="00D9265F"/>
    <w:rsid w:val="00D931D4"/>
    <w:rsid w:val="00D93331"/>
    <w:rsid w:val="00D935AF"/>
    <w:rsid w:val="00D93818"/>
    <w:rsid w:val="00D93AF7"/>
    <w:rsid w:val="00D93B8C"/>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CC3"/>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3B8E"/>
    <w:rsid w:val="00DB44D2"/>
    <w:rsid w:val="00DB49D9"/>
    <w:rsid w:val="00DB4D17"/>
    <w:rsid w:val="00DB4D86"/>
    <w:rsid w:val="00DB54AC"/>
    <w:rsid w:val="00DB5AEC"/>
    <w:rsid w:val="00DB6381"/>
    <w:rsid w:val="00DB63DB"/>
    <w:rsid w:val="00DB6BFD"/>
    <w:rsid w:val="00DB6FF9"/>
    <w:rsid w:val="00DB7033"/>
    <w:rsid w:val="00DB78B8"/>
    <w:rsid w:val="00DB791A"/>
    <w:rsid w:val="00DB7A72"/>
    <w:rsid w:val="00DB7E65"/>
    <w:rsid w:val="00DC14E0"/>
    <w:rsid w:val="00DC2255"/>
    <w:rsid w:val="00DC22B7"/>
    <w:rsid w:val="00DC2468"/>
    <w:rsid w:val="00DC3BAC"/>
    <w:rsid w:val="00DC4599"/>
    <w:rsid w:val="00DC4742"/>
    <w:rsid w:val="00DC51C8"/>
    <w:rsid w:val="00DC597B"/>
    <w:rsid w:val="00DC6E83"/>
    <w:rsid w:val="00DC7FCE"/>
    <w:rsid w:val="00DD099F"/>
    <w:rsid w:val="00DD1D03"/>
    <w:rsid w:val="00DD45E7"/>
    <w:rsid w:val="00DD61E5"/>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2B0"/>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52F0"/>
    <w:rsid w:val="00E0671D"/>
    <w:rsid w:val="00E06CF9"/>
    <w:rsid w:val="00E06D5E"/>
    <w:rsid w:val="00E07DE1"/>
    <w:rsid w:val="00E112B5"/>
    <w:rsid w:val="00E11F9E"/>
    <w:rsid w:val="00E132BE"/>
    <w:rsid w:val="00E13957"/>
    <w:rsid w:val="00E13DFE"/>
    <w:rsid w:val="00E14375"/>
    <w:rsid w:val="00E148C6"/>
    <w:rsid w:val="00E14D42"/>
    <w:rsid w:val="00E14E9B"/>
    <w:rsid w:val="00E14F88"/>
    <w:rsid w:val="00E15344"/>
    <w:rsid w:val="00E155F5"/>
    <w:rsid w:val="00E15E29"/>
    <w:rsid w:val="00E15F16"/>
    <w:rsid w:val="00E1727F"/>
    <w:rsid w:val="00E173C2"/>
    <w:rsid w:val="00E17E37"/>
    <w:rsid w:val="00E20183"/>
    <w:rsid w:val="00E20872"/>
    <w:rsid w:val="00E20A1D"/>
    <w:rsid w:val="00E20FC1"/>
    <w:rsid w:val="00E21A2D"/>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75C"/>
    <w:rsid w:val="00E338F1"/>
    <w:rsid w:val="00E33DA5"/>
    <w:rsid w:val="00E34969"/>
    <w:rsid w:val="00E35B7A"/>
    <w:rsid w:val="00E35DA1"/>
    <w:rsid w:val="00E36BA5"/>
    <w:rsid w:val="00E40491"/>
    <w:rsid w:val="00E41113"/>
    <w:rsid w:val="00E41669"/>
    <w:rsid w:val="00E420BB"/>
    <w:rsid w:val="00E42ECA"/>
    <w:rsid w:val="00E42F28"/>
    <w:rsid w:val="00E43414"/>
    <w:rsid w:val="00E44BE6"/>
    <w:rsid w:val="00E44D12"/>
    <w:rsid w:val="00E471A1"/>
    <w:rsid w:val="00E471A8"/>
    <w:rsid w:val="00E474CD"/>
    <w:rsid w:val="00E47B91"/>
    <w:rsid w:val="00E47F44"/>
    <w:rsid w:val="00E500E7"/>
    <w:rsid w:val="00E504F5"/>
    <w:rsid w:val="00E509F9"/>
    <w:rsid w:val="00E5364C"/>
    <w:rsid w:val="00E540B0"/>
    <w:rsid w:val="00E54495"/>
    <w:rsid w:val="00E578A9"/>
    <w:rsid w:val="00E57DE2"/>
    <w:rsid w:val="00E6026C"/>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2A7"/>
    <w:rsid w:val="00E838C4"/>
    <w:rsid w:val="00E83CD7"/>
    <w:rsid w:val="00E8464E"/>
    <w:rsid w:val="00E84B6E"/>
    <w:rsid w:val="00E851DD"/>
    <w:rsid w:val="00E856D4"/>
    <w:rsid w:val="00E85A6F"/>
    <w:rsid w:val="00E86451"/>
    <w:rsid w:val="00E86892"/>
    <w:rsid w:val="00E86A3A"/>
    <w:rsid w:val="00E879A1"/>
    <w:rsid w:val="00E90015"/>
    <w:rsid w:val="00E90526"/>
    <w:rsid w:val="00E9103C"/>
    <w:rsid w:val="00E91F93"/>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6AD"/>
    <w:rsid w:val="00EA1D48"/>
    <w:rsid w:val="00EA2310"/>
    <w:rsid w:val="00EA27B9"/>
    <w:rsid w:val="00EA2CFC"/>
    <w:rsid w:val="00EA300B"/>
    <w:rsid w:val="00EA31BC"/>
    <w:rsid w:val="00EA4F42"/>
    <w:rsid w:val="00EA645C"/>
    <w:rsid w:val="00EA6796"/>
    <w:rsid w:val="00EA6B49"/>
    <w:rsid w:val="00EA6D82"/>
    <w:rsid w:val="00EA7CC5"/>
    <w:rsid w:val="00EB08A9"/>
    <w:rsid w:val="00EB0D71"/>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AA9"/>
    <w:rsid w:val="00EC4B7F"/>
    <w:rsid w:val="00EC5436"/>
    <w:rsid w:val="00EC61B4"/>
    <w:rsid w:val="00EC708E"/>
    <w:rsid w:val="00EC7248"/>
    <w:rsid w:val="00EC755F"/>
    <w:rsid w:val="00EC7BA7"/>
    <w:rsid w:val="00ED0183"/>
    <w:rsid w:val="00ED0185"/>
    <w:rsid w:val="00ED0232"/>
    <w:rsid w:val="00ED048D"/>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894"/>
    <w:rsid w:val="00EE4DA8"/>
    <w:rsid w:val="00EE4FB4"/>
    <w:rsid w:val="00EE4FE6"/>
    <w:rsid w:val="00EE6A91"/>
    <w:rsid w:val="00EE6DEE"/>
    <w:rsid w:val="00EE6F18"/>
    <w:rsid w:val="00EE707D"/>
    <w:rsid w:val="00EE7152"/>
    <w:rsid w:val="00EE7EC4"/>
    <w:rsid w:val="00EF0181"/>
    <w:rsid w:val="00EF1140"/>
    <w:rsid w:val="00EF18FB"/>
    <w:rsid w:val="00EF1BF0"/>
    <w:rsid w:val="00EF247A"/>
    <w:rsid w:val="00EF2695"/>
    <w:rsid w:val="00EF28F6"/>
    <w:rsid w:val="00EF2A62"/>
    <w:rsid w:val="00EF31CC"/>
    <w:rsid w:val="00EF33DA"/>
    <w:rsid w:val="00EF36CD"/>
    <w:rsid w:val="00EF3768"/>
    <w:rsid w:val="00EF449C"/>
    <w:rsid w:val="00EF49A7"/>
    <w:rsid w:val="00EF4B75"/>
    <w:rsid w:val="00EF507C"/>
    <w:rsid w:val="00EF50F9"/>
    <w:rsid w:val="00EF6141"/>
    <w:rsid w:val="00F01214"/>
    <w:rsid w:val="00F01DEC"/>
    <w:rsid w:val="00F0359D"/>
    <w:rsid w:val="00F036CA"/>
    <w:rsid w:val="00F063FE"/>
    <w:rsid w:val="00F06B2B"/>
    <w:rsid w:val="00F07FA3"/>
    <w:rsid w:val="00F07FF6"/>
    <w:rsid w:val="00F106FF"/>
    <w:rsid w:val="00F11286"/>
    <w:rsid w:val="00F11A10"/>
    <w:rsid w:val="00F11F5F"/>
    <w:rsid w:val="00F122C8"/>
    <w:rsid w:val="00F1276E"/>
    <w:rsid w:val="00F1332B"/>
    <w:rsid w:val="00F13D80"/>
    <w:rsid w:val="00F1425F"/>
    <w:rsid w:val="00F1656E"/>
    <w:rsid w:val="00F16F6C"/>
    <w:rsid w:val="00F21159"/>
    <w:rsid w:val="00F2210C"/>
    <w:rsid w:val="00F22132"/>
    <w:rsid w:val="00F225AE"/>
    <w:rsid w:val="00F22E48"/>
    <w:rsid w:val="00F23186"/>
    <w:rsid w:val="00F2600F"/>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3FD"/>
    <w:rsid w:val="00F4081D"/>
    <w:rsid w:val="00F40C17"/>
    <w:rsid w:val="00F41A0F"/>
    <w:rsid w:val="00F41FEF"/>
    <w:rsid w:val="00F42BB3"/>
    <w:rsid w:val="00F42C07"/>
    <w:rsid w:val="00F431D1"/>
    <w:rsid w:val="00F438EF"/>
    <w:rsid w:val="00F4393C"/>
    <w:rsid w:val="00F43A42"/>
    <w:rsid w:val="00F44AAC"/>
    <w:rsid w:val="00F44DEF"/>
    <w:rsid w:val="00F45055"/>
    <w:rsid w:val="00F45B63"/>
    <w:rsid w:val="00F45CA7"/>
    <w:rsid w:val="00F463DC"/>
    <w:rsid w:val="00F472A7"/>
    <w:rsid w:val="00F47CD9"/>
    <w:rsid w:val="00F50D02"/>
    <w:rsid w:val="00F51946"/>
    <w:rsid w:val="00F51D52"/>
    <w:rsid w:val="00F523A7"/>
    <w:rsid w:val="00F52DF9"/>
    <w:rsid w:val="00F53CFA"/>
    <w:rsid w:val="00F53FEC"/>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1AF5"/>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170"/>
    <w:rsid w:val="00F81574"/>
    <w:rsid w:val="00F81F9C"/>
    <w:rsid w:val="00F82F54"/>
    <w:rsid w:val="00F82F7C"/>
    <w:rsid w:val="00F83C05"/>
    <w:rsid w:val="00F83E01"/>
    <w:rsid w:val="00F83FE3"/>
    <w:rsid w:val="00F85277"/>
    <w:rsid w:val="00F86301"/>
    <w:rsid w:val="00F8701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2DB"/>
    <w:rsid w:val="00FA15B8"/>
    <w:rsid w:val="00FA16D2"/>
    <w:rsid w:val="00FA17D0"/>
    <w:rsid w:val="00FA1C6A"/>
    <w:rsid w:val="00FA2404"/>
    <w:rsid w:val="00FA3626"/>
    <w:rsid w:val="00FA3FA7"/>
    <w:rsid w:val="00FA4360"/>
    <w:rsid w:val="00FA479E"/>
    <w:rsid w:val="00FA4917"/>
    <w:rsid w:val="00FA51EA"/>
    <w:rsid w:val="00FA67A9"/>
    <w:rsid w:val="00FA6CDF"/>
    <w:rsid w:val="00FA71D9"/>
    <w:rsid w:val="00FA758C"/>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0428"/>
    <w:rsid w:val="00FC2268"/>
    <w:rsid w:val="00FC2282"/>
    <w:rsid w:val="00FC22AC"/>
    <w:rsid w:val="00FC2351"/>
    <w:rsid w:val="00FC2ECB"/>
    <w:rsid w:val="00FC32D0"/>
    <w:rsid w:val="00FC3979"/>
    <w:rsid w:val="00FC4B4F"/>
    <w:rsid w:val="00FC4D7A"/>
    <w:rsid w:val="00FC51B8"/>
    <w:rsid w:val="00FC5226"/>
    <w:rsid w:val="00FC55DF"/>
    <w:rsid w:val="00FC6029"/>
    <w:rsid w:val="00FC6B4D"/>
    <w:rsid w:val="00FC70B5"/>
    <w:rsid w:val="00FC768D"/>
    <w:rsid w:val="00FC7B19"/>
    <w:rsid w:val="00FD03EA"/>
    <w:rsid w:val="00FD0C8B"/>
    <w:rsid w:val="00FD104C"/>
    <w:rsid w:val="00FD12C9"/>
    <w:rsid w:val="00FD1D58"/>
    <w:rsid w:val="00FD1EFD"/>
    <w:rsid w:val="00FD2B74"/>
    <w:rsid w:val="00FD2C94"/>
    <w:rsid w:val="00FD3A3B"/>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79C1"/>
    <w:rsid w:val="00FE7EC9"/>
    <w:rsid w:val="00FF0946"/>
    <w:rsid w:val="00FF1726"/>
    <w:rsid w:val="00FF1A8F"/>
    <w:rsid w:val="00FF235C"/>
    <w:rsid w:val="00FF24A7"/>
    <w:rsid w:val="00FF2627"/>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98E184-B328-4EB8-9565-8F3DDB24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76</Pages>
  <Words>20399</Words>
  <Characters>116279</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2017-06-08T08:06:00Z</cp:lastPrinted>
  <dcterms:created xsi:type="dcterms:W3CDTF">2017-08-21T10:24:00Z</dcterms:created>
  <dcterms:modified xsi:type="dcterms:W3CDTF">2017-08-21T11:02:00Z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